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75F78" w14:textId="330B70CC" w:rsidR="0087372D" w:rsidRPr="00DB35BD" w:rsidRDefault="00B06F26" w:rsidP="003B3322">
      <w:pPr>
        <w:spacing w:line="276" w:lineRule="auto"/>
        <w:rPr>
          <w:sz w:val="6"/>
          <w:szCs w:val="6"/>
        </w:rPr>
      </w:pPr>
      <w:r w:rsidRPr="00AF55D7">
        <w:rPr>
          <w:rFonts w:ascii="Arial" w:hAnsi="Arial" w:cs="Arial"/>
          <w:noProof/>
          <w:color w:val="404040"/>
        </w:rPr>
        <w:drawing>
          <wp:anchor distT="0" distB="0" distL="114300" distR="114300" simplePos="0" relativeHeight="251658243" behindDoc="0" locked="0" layoutInCell="1" allowOverlap="1" wp14:anchorId="58F32158" wp14:editId="1EC17AE2">
            <wp:simplePos x="0" y="0"/>
            <wp:positionH relativeFrom="margin">
              <wp:align>right</wp:align>
            </wp:positionH>
            <wp:positionV relativeFrom="paragraph">
              <wp:posOffset>-666750</wp:posOffset>
            </wp:positionV>
            <wp:extent cx="1343918" cy="666750"/>
            <wp:effectExtent l="0" t="0" r="8890" b="0"/>
            <wp:wrapNone/>
            <wp:docPr id="13" name="Picture 13">
              <a:extLst xmlns:a="http://schemas.openxmlformats.org/drawingml/2006/main">
                <a:ext uri="{FF2B5EF4-FFF2-40B4-BE49-F238E27FC236}">
                  <a16:creationId xmlns:a16="http://schemas.microsoft.com/office/drawing/2014/main" id="{A3CDEB05-69C1-3F49-AF1B-656C4360235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A3CDEB05-69C1-3F49-AF1B-656C4360235E}"/>
                        </a:ext>
                      </a:extLst>
                    </pic:cNvPr>
                    <pic:cNvPicPr>
                      <a:picLocks noChangeAspect="1"/>
                    </pic:cNvPicPr>
                  </pic:nvPicPr>
                  <pic:blipFill rotWithShape="1">
                    <a:blip r:embed="rId12">
                      <a:extLst>
                        <a:ext uri="{28A0092B-C50C-407E-A947-70E740481C1C}">
                          <a14:useLocalDpi xmlns:a14="http://schemas.microsoft.com/office/drawing/2010/main" val="0"/>
                        </a:ext>
                      </a:extLst>
                    </a:blip>
                    <a:srcRect l="19867" t="36477" r="48386" b="43143"/>
                    <a:stretch/>
                  </pic:blipFill>
                  <pic:spPr bwMode="auto">
                    <a:xfrm>
                      <a:off x="0" y="0"/>
                      <a:ext cx="1343918" cy="6667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F55D7">
        <w:rPr>
          <w:rFonts w:ascii="Arial" w:hAnsi="Arial" w:cs="Arial"/>
          <w:b/>
          <w:noProof/>
          <w:color w:val="ED1B2E"/>
          <w:sz w:val="36"/>
          <w:szCs w:val="36"/>
        </w:rPr>
        <mc:AlternateContent>
          <mc:Choice Requires="wps">
            <w:drawing>
              <wp:anchor distT="0" distB="0" distL="114300" distR="114300" simplePos="0" relativeHeight="251658242" behindDoc="0" locked="0" layoutInCell="1" allowOverlap="1" wp14:anchorId="3CB92852" wp14:editId="71A07091">
                <wp:simplePos x="0" y="0"/>
                <wp:positionH relativeFrom="margin">
                  <wp:posOffset>-57150</wp:posOffset>
                </wp:positionH>
                <wp:positionV relativeFrom="paragraph">
                  <wp:posOffset>-824865</wp:posOffset>
                </wp:positionV>
                <wp:extent cx="5267325" cy="100965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325" cy="1009650"/>
                        </a:xfrm>
                        <a:prstGeom prst="rect">
                          <a:avLst/>
                        </a:prstGeom>
                      </wps:spPr>
                      <wps:txbx>
                        <w:txbxContent>
                          <w:p w14:paraId="2C70148F" w14:textId="77777777" w:rsidR="00B06F26" w:rsidRPr="00727B0F" w:rsidRDefault="00B06F26" w:rsidP="00B06F26">
                            <w:pPr>
                              <w:pStyle w:val="NormalWeb"/>
                              <w:spacing w:before="0" w:beforeAutospacing="0" w:after="0" w:afterAutospacing="0"/>
                              <w:textAlignment w:val="baseline"/>
                              <w:rPr>
                                <w:rFonts w:ascii="Georgia" w:hAnsi="Georgia" w:cstheme="minorBidi"/>
                                <w:color w:val="FFFFFF" w:themeColor="background1"/>
                                <w:kern w:val="24"/>
                                <w:sz w:val="48"/>
                                <w:szCs w:val="64"/>
                              </w:rPr>
                            </w:pPr>
                            <w:r w:rsidRPr="00727B0F">
                              <w:rPr>
                                <w:rFonts w:ascii="Georgia" w:hAnsi="Georgia" w:cstheme="minorBidi"/>
                                <w:color w:val="FFFFFF" w:themeColor="background1"/>
                                <w:kern w:val="24"/>
                                <w:sz w:val="48"/>
                                <w:szCs w:val="64"/>
                              </w:rPr>
                              <w:t>ADGP/Disaster Responder</w:t>
                            </w:r>
                            <w:r>
                              <w:rPr>
                                <w:rFonts w:ascii="Georgia" w:hAnsi="Georgia" w:cstheme="minorBidi"/>
                                <w:color w:val="FFFFFF" w:themeColor="background1"/>
                                <w:kern w:val="24"/>
                                <w:sz w:val="48"/>
                                <w:szCs w:val="64"/>
                              </w:rPr>
                              <w:t xml:space="preserve"> Program</w:t>
                            </w:r>
                          </w:p>
                          <w:p w14:paraId="62D18EA2" w14:textId="77777777" w:rsidR="00B06F26" w:rsidRPr="00727B0F" w:rsidRDefault="00B06F26" w:rsidP="00B06F26">
                            <w:pPr>
                              <w:pStyle w:val="NormalWeb"/>
                              <w:spacing w:before="0" w:beforeAutospacing="0" w:after="0" w:afterAutospacing="0"/>
                              <w:textAlignment w:val="baseline"/>
                              <w:rPr>
                                <w:sz w:val="18"/>
                              </w:rPr>
                            </w:pPr>
                            <w:r w:rsidRPr="00727B0F">
                              <w:rPr>
                                <w:rFonts w:ascii="Georgia" w:hAnsi="Georgia" w:cstheme="minorBidi"/>
                                <w:color w:val="FFFFFF" w:themeColor="background1"/>
                                <w:kern w:val="24"/>
                                <w:sz w:val="48"/>
                                <w:szCs w:val="64"/>
                              </w:rPr>
                              <w:t>Membership Resources</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shapetype w14:anchorId="3CB92852" id="_x0000_t202" coordsize="21600,21600" o:spt="202" path="m,l,21600r21600,l21600,xe">
                <v:stroke joinstyle="miter"/>
                <v:path gradientshapeok="t" o:connecttype="rect"/>
              </v:shapetype>
              <v:shape id="Text Box 3" o:spid="_x0000_s1026" type="#_x0000_t202" style="position:absolute;margin-left:-4.5pt;margin-top:-64.95pt;width:414.75pt;height:79.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" filled="f" stroked="f">
                <v:textbox>
                  <w:txbxContent>
                    <w:p w14:paraId="2C70148F" w14:textId="77777777" w:rsidR="00B06F26" w:rsidRPr="00727B0F" w:rsidRDefault="00B06F26" w:rsidP="00B06F26">
                      <w:pPr>
                        <w:pStyle w:val="NormalWeb"/>
                        <w:spacing w:before="0" w:beforeAutospacing="0" w:after="0" w:afterAutospacing="0"/>
                        <w:textAlignment w:val="baseline"/>
                        <w:rPr>
                          <w:rFonts w:ascii="Georgia" w:hAnsi="Georgia" w:cstheme="minorBidi"/>
                          <w:color w:val="FFFFFF" w:themeColor="background1"/>
                          <w:kern w:val="24"/>
                          <w:sz w:val="48"/>
                          <w:szCs w:val="64"/>
                        </w:rPr>
                      </w:pPr>
                      <w:r w:rsidRPr="00727B0F">
                        <w:rPr>
                          <w:rFonts w:ascii="Georgia" w:hAnsi="Georgia" w:cstheme="minorBidi"/>
                          <w:color w:val="FFFFFF" w:themeColor="background1"/>
                          <w:kern w:val="24"/>
                          <w:sz w:val="48"/>
                          <w:szCs w:val="64"/>
                        </w:rPr>
                        <w:t>ADGP/Disaster Responder</w:t>
                      </w:r>
                      <w:r>
                        <w:rPr>
                          <w:rFonts w:ascii="Georgia" w:hAnsi="Georgia" w:cstheme="minorBidi"/>
                          <w:color w:val="FFFFFF" w:themeColor="background1"/>
                          <w:kern w:val="24"/>
                          <w:sz w:val="48"/>
                          <w:szCs w:val="64"/>
                        </w:rPr>
                        <w:t xml:space="preserve"> Program</w:t>
                      </w:r>
                    </w:p>
                    <w:p w14:paraId="62D18EA2" w14:textId="77777777" w:rsidR="00B06F26" w:rsidRPr="00727B0F" w:rsidRDefault="00B06F26" w:rsidP="00B06F26">
                      <w:pPr>
                        <w:pStyle w:val="NormalWeb"/>
                        <w:spacing w:before="0" w:beforeAutospacing="0" w:after="0" w:afterAutospacing="0"/>
                        <w:textAlignment w:val="baseline"/>
                        <w:rPr>
                          <w:sz w:val="18"/>
                        </w:rPr>
                      </w:pPr>
                      <w:r w:rsidRPr="00727B0F">
                        <w:rPr>
                          <w:rFonts w:ascii="Georgia" w:hAnsi="Georgia" w:cstheme="minorBidi"/>
                          <w:color w:val="FFFFFF" w:themeColor="background1"/>
                          <w:kern w:val="24"/>
                          <w:sz w:val="48"/>
                          <w:szCs w:val="64"/>
                        </w:rPr>
                        <w:t>Membership Resources</w:t>
                      </w:r>
                    </w:p>
                  </w:txbxContent>
                </v:textbox>
                <w10:wrap anchorx="margin"/>
              </v:shape>
            </w:pict>
          </mc:Fallback>
        </mc:AlternateContent>
      </w:r>
      <w:r w:rsidRPr="00AF55D7">
        <w:rPr>
          <w:rFonts w:ascii="Arial" w:hAnsi="Arial" w:cs="Arial"/>
          <w:b/>
          <w:i/>
          <w:noProof/>
          <w:color w:val="262626" w:themeColor="text1" w:themeTint="D9"/>
          <w:sz w:val="20"/>
          <w:szCs w:val="20"/>
        </w:rPr>
        <mc:AlternateContent>
          <mc:Choice Requires="wps">
            <w:drawing>
              <wp:anchor distT="0" distB="0" distL="114300" distR="114300" simplePos="0" relativeHeight="251658240" behindDoc="0" locked="0" layoutInCell="1" allowOverlap="1" wp14:anchorId="15B1E8F1" wp14:editId="485AE6D0">
                <wp:simplePos x="0" y="0"/>
                <wp:positionH relativeFrom="page">
                  <wp:posOffset>-19050</wp:posOffset>
                </wp:positionH>
                <wp:positionV relativeFrom="paragraph">
                  <wp:posOffset>-910590</wp:posOffset>
                </wp:positionV>
                <wp:extent cx="7791450" cy="1152525"/>
                <wp:effectExtent l="0" t="0" r="0" b="9525"/>
                <wp:wrapNone/>
                <wp:docPr id="1" name="Rectangle 1"/>
                <wp:cNvGraphicFramePr/>
                <a:graphic xmlns:a="http://schemas.openxmlformats.org/drawingml/2006/main">
                  <a:graphicData uri="http://schemas.microsoft.com/office/word/2010/wordprocessingShape">
                    <wps:wsp>
                      <wps:cNvSpPr/>
                      <wps:spPr>
                        <a:xfrm>
                          <a:off x="0" y="0"/>
                          <a:ext cx="7791450" cy="1152525"/>
                        </a:xfrm>
                        <a:prstGeom prst="rect">
                          <a:avLst/>
                        </a:prstGeom>
                        <a:solidFill>
                          <a:schemeClr val="tx2"/>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79D365F5" id="Rectangle 1" o:spid="_x0000_s1026" style="position:absolute;margin-left:-1.5pt;margin-top:-71.7pt;width:613.5pt;height:90.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" fillcolor="#1f497d [3215]" stroked="f">
                <w10:wrap anchorx="page"/>
              </v:rect>
            </w:pict>
          </mc:Fallback>
        </mc:AlternateContent>
      </w:r>
      <w:r w:rsidR="00823AAA" w:rsidRPr="00AF55D7">
        <w:rPr>
          <w:rFonts w:ascii="Arial" w:hAnsi="Arial" w:cs="Arial"/>
          <w:b/>
          <w:noProof/>
          <w:color w:val="ED1B2E"/>
          <w:sz w:val="36"/>
          <w:szCs w:val="36"/>
        </w:rPr>
        <mc:AlternateContent>
          <mc:Choice Requires="wps">
            <w:drawing>
              <wp:anchor distT="0" distB="0" distL="114300" distR="114300" simplePos="0" relativeHeight="251658241" behindDoc="0" locked="0" layoutInCell="1" allowOverlap="1" wp14:anchorId="36AF71B8" wp14:editId="1F6BAD84">
                <wp:simplePos x="0" y="0"/>
                <wp:positionH relativeFrom="column">
                  <wp:posOffset>1343025</wp:posOffset>
                </wp:positionH>
                <wp:positionV relativeFrom="paragraph">
                  <wp:posOffset>-6101080</wp:posOffset>
                </wp:positionV>
                <wp:extent cx="4488180" cy="516255"/>
                <wp:effectExtent l="0" t="0" r="0" b="0"/>
                <wp:wrapNone/>
                <wp:docPr id="14" name="Text Box 14">
                  <a:extLst xmlns:a="http://schemas.openxmlformats.org/drawingml/2006/main">
                    <a:ext uri="{FF2B5EF4-FFF2-40B4-BE49-F238E27FC236}">
                      <a16:creationId xmlns:a16="http://schemas.microsoft.com/office/drawing/2014/main" id="{7D50D5A1-F25C-344E-B082-0067563EC47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88180" cy="516255"/>
                        </a:xfrm>
                        <a:prstGeom prst="rect">
                          <a:avLst/>
                        </a:prstGeom>
                      </wps:spPr>
                      <wps:txbx>
                        <w:txbxContent>
                          <w:p w14:paraId="3378E6F2" w14:textId="77777777" w:rsidR="006F7F48" w:rsidRPr="00AF55D7" w:rsidRDefault="006F7F48" w:rsidP="006F7F48">
                            <w:pPr>
                              <w:pStyle w:val="NormalWeb"/>
                              <w:spacing w:line="216" w:lineRule="auto"/>
                              <w:textAlignment w:val="baseline"/>
                              <w:rPr>
                                <w:sz w:val="20"/>
                              </w:rPr>
                            </w:pPr>
                            <w:r w:rsidRPr="00AF55D7">
                              <w:rPr>
                                <w:rFonts w:ascii="Georgia" w:hAnsi="Georgia" w:cstheme="minorBidi"/>
                                <w:color w:val="FFFFFF" w:themeColor="background1"/>
                                <w:kern w:val="24"/>
                                <w:sz w:val="52"/>
                                <w:szCs w:val="64"/>
                              </w:rPr>
                              <w:t>Membership Resources</w:t>
                            </w:r>
                          </w:p>
                        </w:txbxContent>
                      </wps:txbx>
                      <wps:bodyPr anchor="ctr"/>
                    </wps:wsp>
                  </a:graphicData>
                </a:graphic>
                <wp14:sizeRelH relativeFrom="margin">
                  <wp14:pctWidth>0</wp14:pctWidth>
                </wp14:sizeRelH>
                <wp14:sizeRelV relativeFrom="margin">
                  <wp14:pctHeight>0</wp14:pctHeight>
                </wp14:sizeRelV>
              </wp:anchor>
            </w:drawing>
          </mc:Choice>
          <mc:Fallback>
            <w:pict>
              <v:shape w14:anchorId="36AF71B8" id="Text Box 14" o:spid="_x0000_s1027" type="#_x0000_t202" style="position:absolute;margin-left:105.75pt;margin-top:-480.4pt;width:353.4pt;height:40.6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" filled="f" stroked="f">
                <v:textbox>
                  <w:txbxContent>
                    <w:p w14:paraId="3378E6F2" w14:textId="77777777" w:rsidR="006F7F48" w:rsidRPr="00AF55D7" w:rsidRDefault="006F7F48" w:rsidP="006F7F48">
                      <w:pPr>
                        <w:pStyle w:val="NormalWeb"/>
                        <w:spacing w:line="216" w:lineRule="auto"/>
                        <w:textAlignment w:val="baseline"/>
                        <w:rPr>
                          <w:sz w:val="20"/>
                        </w:rPr>
                      </w:pPr>
                      <w:r w:rsidRPr="00AF55D7">
                        <w:rPr>
                          <w:rFonts w:ascii="Georgia" w:hAnsi="Georgia" w:cstheme="minorBidi"/>
                          <w:color w:val="FFFFFF" w:themeColor="background1"/>
                          <w:kern w:val="24"/>
                          <w:sz w:val="52"/>
                          <w:szCs w:val="64"/>
                        </w:rPr>
                        <w:t>Membership Resources</w:t>
                      </w:r>
                    </w:p>
                  </w:txbxContent>
                </v:textbox>
              </v:shape>
            </w:pict>
          </mc:Fallback>
        </mc:AlternateContent>
      </w:r>
    </w:p>
    <w:p w14:paraId="0C12CAC1" w14:textId="207C41F4" w:rsidR="00823AAA" w:rsidRDefault="00823AAA" w:rsidP="00823AAA">
      <w:pPr>
        <w:pStyle w:val="NormalWeb"/>
        <w:spacing w:before="0" w:beforeAutospacing="0" w:after="0" w:afterAutospacing="0" w:line="276" w:lineRule="auto"/>
        <w:rPr>
          <w:rFonts w:ascii="Arial" w:hAnsi="Arial" w:cs="Arial"/>
          <w:b/>
          <w:szCs w:val="22"/>
        </w:rPr>
      </w:pPr>
    </w:p>
    <w:p w14:paraId="54214DED" w14:textId="1C62D18A" w:rsidR="00823AAA" w:rsidRDefault="00823AAA" w:rsidP="00823AAA">
      <w:pPr>
        <w:pStyle w:val="Title"/>
        <w:jc w:val="left"/>
        <w:rPr>
          <w:rFonts w:ascii="Arial" w:hAnsi="Arial" w:cs="Arial"/>
          <w:color w:val="FF0000"/>
          <w:sz w:val="32"/>
          <w:szCs w:val="36"/>
        </w:rPr>
      </w:pPr>
    </w:p>
    <w:p w14:paraId="3C5C8451" w14:textId="1B6BA997" w:rsidR="00B06F26" w:rsidRDefault="00B06F26" w:rsidP="00823AAA">
      <w:pPr>
        <w:pStyle w:val="Title"/>
        <w:jc w:val="left"/>
        <w:rPr>
          <w:rFonts w:ascii="Arial" w:hAnsi="Arial" w:cs="Arial"/>
          <w:color w:val="FF0000"/>
          <w:sz w:val="32"/>
          <w:szCs w:val="36"/>
        </w:rPr>
      </w:pPr>
    </w:p>
    <w:p w14:paraId="5229D441" w14:textId="65622180" w:rsidR="00B06F26" w:rsidRPr="00D10C45" w:rsidRDefault="00B06F26" w:rsidP="00B06F26">
      <w:pPr>
        <w:pStyle w:val="Title"/>
        <w:jc w:val="left"/>
        <w:rPr>
          <w:rFonts w:ascii="Arial" w:hAnsi="Arial" w:cs="Arial"/>
          <w:color w:val="FF0000"/>
          <w:sz w:val="32"/>
          <w:szCs w:val="36"/>
        </w:rPr>
      </w:pPr>
      <w:r w:rsidRPr="00D10C45">
        <w:rPr>
          <w:rFonts w:ascii="Arial" w:hAnsi="Arial" w:cs="Arial"/>
          <w:color w:val="FF0000"/>
          <w:sz w:val="32"/>
          <w:szCs w:val="36"/>
        </w:rPr>
        <w:t>ADGP</w:t>
      </w:r>
      <w:r>
        <w:rPr>
          <w:rFonts w:ascii="Arial" w:hAnsi="Arial" w:cs="Arial"/>
          <w:color w:val="FF0000"/>
          <w:sz w:val="32"/>
          <w:szCs w:val="36"/>
        </w:rPr>
        <w:t>/Disaster Responder Program</w:t>
      </w:r>
      <w:r w:rsidRPr="00D10C45">
        <w:rPr>
          <w:rFonts w:ascii="Arial" w:hAnsi="Arial" w:cs="Arial"/>
          <w:color w:val="FF0000"/>
          <w:sz w:val="32"/>
          <w:szCs w:val="36"/>
        </w:rPr>
        <w:t xml:space="preserve"> Communications Resources:</w:t>
      </w:r>
    </w:p>
    <w:p w14:paraId="29C09469" w14:textId="26446D7D" w:rsidR="00B06F26" w:rsidRPr="00D10C45" w:rsidRDefault="005660BA" w:rsidP="00B06F26">
      <w:pPr>
        <w:pStyle w:val="Title"/>
        <w:jc w:val="left"/>
        <w:rPr>
          <w:rFonts w:ascii="Arial" w:hAnsi="Arial" w:cs="Arial"/>
          <w:color w:val="FF0000"/>
          <w:sz w:val="32"/>
          <w:szCs w:val="36"/>
        </w:rPr>
      </w:pPr>
      <w:r>
        <w:rPr>
          <w:rFonts w:ascii="Arial" w:hAnsi="Arial" w:cs="Arial"/>
          <w:color w:val="FF0000"/>
          <w:sz w:val="32"/>
          <w:szCs w:val="36"/>
        </w:rPr>
        <w:t>National Preparedness Month</w:t>
      </w:r>
    </w:p>
    <w:p w14:paraId="5C0A4EF8" w14:textId="7A1AF90D" w:rsidR="00B06F26" w:rsidRPr="00870C81" w:rsidRDefault="005660BA" w:rsidP="00B06F26">
      <w:pPr>
        <w:pStyle w:val="NormalWeb"/>
        <w:spacing w:before="0" w:beforeAutospacing="0" w:after="0" w:afterAutospacing="0"/>
        <w:rPr>
          <w:rFonts w:ascii="Arial" w:hAnsi="Arial" w:cs="Arial"/>
          <w:b/>
          <w:color w:val="FF0000"/>
          <w:szCs w:val="22"/>
        </w:rPr>
      </w:pPr>
      <w:r>
        <w:rPr>
          <w:rFonts w:ascii="Arial" w:hAnsi="Arial" w:cs="Arial"/>
          <w:b/>
          <w:color w:val="FF0000"/>
          <w:szCs w:val="36"/>
        </w:rPr>
        <w:t xml:space="preserve">September </w:t>
      </w:r>
      <w:r w:rsidR="00553B8A">
        <w:rPr>
          <w:rFonts w:ascii="Arial" w:hAnsi="Arial" w:cs="Arial"/>
          <w:b/>
          <w:color w:val="FF0000"/>
          <w:szCs w:val="36"/>
        </w:rPr>
        <w:t>202</w:t>
      </w:r>
      <w:r w:rsidR="00D730FE">
        <w:rPr>
          <w:rFonts w:ascii="Arial" w:hAnsi="Arial" w:cs="Arial"/>
          <w:b/>
          <w:color w:val="FF0000"/>
          <w:szCs w:val="36"/>
        </w:rPr>
        <w:t>3</w:t>
      </w:r>
    </w:p>
    <w:p w14:paraId="4273A4E0" w14:textId="4CE03423" w:rsidR="00823AAA" w:rsidRPr="00645F26" w:rsidRDefault="00823AAA" w:rsidP="00823AAA">
      <w:pPr>
        <w:pStyle w:val="NormalWeb"/>
        <w:spacing w:before="0" w:beforeAutospacing="0" w:after="0" w:afterAutospacing="0" w:line="276" w:lineRule="auto"/>
        <w:rPr>
          <w:rFonts w:ascii="Arial" w:hAnsi="Arial" w:cs="Arial"/>
          <w:b/>
          <w:sz w:val="21"/>
          <w:szCs w:val="21"/>
        </w:rPr>
      </w:pPr>
    </w:p>
    <w:p w14:paraId="04C63CEE" w14:textId="6D72F84F" w:rsidR="00640B02" w:rsidRPr="00DF090C" w:rsidRDefault="009360A8" w:rsidP="00640B02">
      <w:pPr>
        <w:pStyle w:val="NormalWeb"/>
        <w:shd w:val="clear" w:color="auto" w:fill="FFFFFF"/>
        <w:spacing w:before="0" w:beforeAutospacing="0" w:after="0" w:afterAutospacing="0" w:line="276" w:lineRule="auto"/>
        <w:rPr>
          <w:rFonts w:ascii="Arial" w:hAnsi="Arial" w:cs="Arial"/>
          <w:sz w:val="21"/>
          <w:szCs w:val="21"/>
        </w:rPr>
      </w:pPr>
      <w:r w:rsidRPr="00DF090C">
        <w:rPr>
          <w:rFonts w:ascii="Arial" w:hAnsi="Arial" w:cs="Arial"/>
          <w:noProof/>
          <w:sz w:val="21"/>
          <w:szCs w:val="21"/>
        </w:rPr>
        <w:drawing>
          <wp:anchor distT="0" distB="0" distL="114300" distR="114300" simplePos="0" relativeHeight="251658244" behindDoc="0" locked="0" layoutInCell="1" allowOverlap="1" wp14:anchorId="240B1270" wp14:editId="6955E686">
            <wp:simplePos x="0" y="0"/>
            <wp:positionH relativeFrom="margin">
              <wp:posOffset>3856990</wp:posOffset>
            </wp:positionH>
            <wp:positionV relativeFrom="margin">
              <wp:posOffset>1571625</wp:posOffset>
            </wp:positionV>
            <wp:extent cx="2524125" cy="1416685"/>
            <wp:effectExtent l="19050" t="19050" r="28575" b="1206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24125" cy="1416685"/>
                    </a:xfrm>
                    <a:prstGeom prst="rect">
                      <a:avLst/>
                    </a:prstGeom>
                    <a:noFill/>
                    <a:ln>
                      <a:solidFill>
                        <a:schemeClr val="accent1"/>
                      </a:solidFill>
                    </a:ln>
                  </pic:spPr>
                </pic:pic>
              </a:graphicData>
            </a:graphic>
            <wp14:sizeRelH relativeFrom="margin">
              <wp14:pctWidth>0</wp14:pctWidth>
            </wp14:sizeRelH>
            <wp14:sizeRelV relativeFrom="margin">
              <wp14:pctHeight>0</wp14:pctHeight>
            </wp14:sizeRelV>
          </wp:anchor>
        </w:drawing>
      </w:r>
      <w:r w:rsidR="00871685" w:rsidRPr="00DF090C">
        <w:rPr>
          <w:rFonts w:ascii="Arial" w:hAnsi="Arial" w:cs="Arial"/>
          <w:sz w:val="21"/>
          <w:szCs w:val="21"/>
        </w:rPr>
        <w:t>Disasters can strike anytime and anywhere</w:t>
      </w:r>
      <w:r w:rsidR="00E13308" w:rsidRPr="00DF090C">
        <w:rPr>
          <w:rFonts w:ascii="Arial" w:hAnsi="Arial" w:cs="Arial"/>
          <w:sz w:val="21"/>
          <w:szCs w:val="21"/>
        </w:rPr>
        <w:t>, and i</w:t>
      </w:r>
      <w:r w:rsidR="005027E6" w:rsidRPr="00DF090C">
        <w:rPr>
          <w:rFonts w:ascii="Arial" w:hAnsi="Arial" w:cs="Arial"/>
          <w:sz w:val="21"/>
          <w:szCs w:val="21"/>
        </w:rPr>
        <w:t>n an emergency, every second counts</w:t>
      </w:r>
      <w:r w:rsidR="00E13308" w:rsidRPr="00DF090C">
        <w:rPr>
          <w:rFonts w:ascii="Arial" w:hAnsi="Arial" w:cs="Arial"/>
          <w:sz w:val="21"/>
          <w:szCs w:val="21"/>
        </w:rPr>
        <w:t>.</w:t>
      </w:r>
      <w:r w:rsidR="005660BA" w:rsidRPr="00DF090C">
        <w:rPr>
          <w:rFonts w:ascii="Arial" w:hAnsi="Arial" w:cs="Arial"/>
          <w:sz w:val="21"/>
          <w:szCs w:val="21"/>
        </w:rPr>
        <w:t xml:space="preserve"> </w:t>
      </w:r>
      <w:r w:rsidR="00640B02" w:rsidRPr="00DF090C">
        <w:rPr>
          <w:rFonts w:ascii="Arial" w:hAnsi="Arial" w:cs="Arial"/>
          <w:sz w:val="21"/>
          <w:szCs w:val="21"/>
        </w:rPr>
        <w:t xml:space="preserve">That’s why National Preparedness Month is recognized each September </w:t>
      </w:r>
      <w:r w:rsidR="00BC5E56" w:rsidRPr="00DF090C">
        <w:rPr>
          <w:rFonts w:ascii="Arial" w:hAnsi="Arial" w:cs="Arial"/>
          <w:sz w:val="21"/>
          <w:szCs w:val="21"/>
        </w:rPr>
        <w:t>—</w:t>
      </w:r>
      <w:r w:rsidR="00640B02" w:rsidRPr="00DF090C">
        <w:rPr>
          <w:rFonts w:ascii="Arial" w:hAnsi="Arial" w:cs="Arial"/>
          <w:sz w:val="21"/>
          <w:szCs w:val="21"/>
        </w:rPr>
        <w:t xml:space="preserve"> to promote family and community disaster and emergency planning. This September, the American Red Cross encourages </w:t>
      </w:r>
      <w:r w:rsidR="00640B02" w:rsidRPr="00DF090C">
        <w:rPr>
          <w:rFonts w:ascii="Arial" w:hAnsi="Arial" w:cs="Arial"/>
          <w:sz w:val="21"/>
          <w:szCs w:val="21"/>
          <w:shd w:val="clear" w:color="auto" w:fill="FFFFFF"/>
        </w:rPr>
        <w:t xml:space="preserve">everyone to get their household ready in case of an </w:t>
      </w:r>
      <w:r w:rsidR="00BC5E56" w:rsidRPr="00DF090C">
        <w:rPr>
          <w:rFonts w:ascii="Arial" w:hAnsi="Arial" w:cs="Arial"/>
          <w:sz w:val="21"/>
          <w:szCs w:val="21"/>
          <w:shd w:val="clear" w:color="auto" w:fill="FFFFFF"/>
        </w:rPr>
        <w:t>emergency and</w:t>
      </w:r>
      <w:r w:rsidR="00640B02" w:rsidRPr="00DF090C">
        <w:rPr>
          <w:rFonts w:ascii="Arial" w:hAnsi="Arial" w:cs="Arial"/>
          <w:sz w:val="21"/>
          <w:szCs w:val="21"/>
          <w:shd w:val="clear" w:color="auto" w:fill="FFFFFF"/>
        </w:rPr>
        <w:t xml:space="preserve"> </w:t>
      </w:r>
      <w:r w:rsidR="00640B02" w:rsidRPr="00DF090C">
        <w:rPr>
          <w:rFonts w:ascii="Arial" w:hAnsi="Arial" w:cs="Arial"/>
          <w:sz w:val="21"/>
          <w:szCs w:val="21"/>
        </w:rPr>
        <w:t>prepare themselves (and their communities) for disasters.</w:t>
      </w:r>
    </w:p>
    <w:p w14:paraId="2CE78C67" w14:textId="22397874" w:rsidR="005027E6" w:rsidRPr="00DF090C" w:rsidRDefault="005027E6" w:rsidP="005027E6">
      <w:pPr>
        <w:pStyle w:val="NormalWeb"/>
        <w:shd w:val="clear" w:color="auto" w:fill="FFFFFF"/>
        <w:spacing w:before="0" w:beforeAutospacing="0" w:after="0" w:afterAutospacing="0" w:line="276" w:lineRule="auto"/>
        <w:rPr>
          <w:rFonts w:ascii="Arial" w:hAnsi="Arial" w:cs="Arial"/>
          <w:sz w:val="21"/>
          <w:szCs w:val="21"/>
        </w:rPr>
      </w:pPr>
    </w:p>
    <w:p w14:paraId="18B310E1" w14:textId="5FB62C91" w:rsidR="00DF090C" w:rsidRPr="00DF090C" w:rsidRDefault="00DF090C" w:rsidP="007373BE">
      <w:pPr>
        <w:spacing w:line="276" w:lineRule="auto"/>
        <w:rPr>
          <w:rFonts w:ascii="Arial" w:eastAsia="Times New Roman" w:hAnsi="Arial" w:cs="Arial"/>
          <w:color w:val="1D1C1D"/>
          <w:sz w:val="21"/>
          <w:szCs w:val="21"/>
        </w:rPr>
      </w:pPr>
      <w:r w:rsidRPr="00DF090C">
        <w:rPr>
          <w:rFonts w:ascii="Arial" w:eastAsia="Times New Roman" w:hAnsi="Arial" w:cs="Arial"/>
          <w:color w:val="1D1C1D"/>
          <w:sz w:val="21"/>
          <w:szCs w:val="21"/>
        </w:rPr>
        <w:t>After yet another summer of extreme weather, we’re approaching the height of what could be an active hurricane season. Families across the country are feeling the effects of the climate crisis with deadly storms, devastating floods, raging fires and extreme heat becoming more common. Now is the time during National Preparedness Month to prepare for these more frequent and intense weather events.</w:t>
      </w:r>
    </w:p>
    <w:p w14:paraId="69E1B49F" w14:textId="77777777" w:rsidR="00DF090C" w:rsidRPr="00DF090C" w:rsidRDefault="00DF090C" w:rsidP="007373BE">
      <w:pPr>
        <w:spacing w:line="276" w:lineRule="auto"/>
        <w:rPr>
          <w:rFonts w:ascii="Arial" w:eastAsia="Times New Roman" w:hAnsi="Arial" w:cs="Arial"/>
          <w:color w:val="1D1C1D"/>
          <w:sz w:val="21"/>
          <w:szCs w:val="21"/>
        </w:rPr>
      </w:pPr>
    </w:p>
    <w:p w14:paraId="1BB7852E" w14:textId="2498E5C2" w:rsidR="001E1224" w:rsidRPr="00DF090C" w:rsidRDefault="00F203D9" w:rsidP="007373BE">
      <w:pPr>
        <w:spacing w:line="276" w:lineRule="auto"/>
        <w:rPr>
          <w:rFonts w:ascii="Arial" w:hAnsi="Arial" w:cs="Arial"/>
          <w:sz w:val="21"/>
          <w:szCs w:val="21"/>
        </w:rPr>
      </w:pPr>
      <w:r w:rsidRPr="00DF090C">
        <w:rPr>
          <w:rFonts w:ascii="Arial" w:hAnsi="Arial" w:cs="Arial"/>
          <w:color w:val="262626" w:themeColor="text1" w:themeTint="D9"/>
          <w:sz w:val="21"/>
          <w:szCs w:val="21"/>
          <w:shd w:val="clear" w:color="auto" w:fill="FFFFFF"/>
        </w:rPr>
        <w:t xml:space="preserve">Together with </w:t>
      </w:r>
      <w:r w:rsidR="00ED568C" w:rsidRPr="00DF090C">
        <w:rPr>
          <w:rFonts w:ascii="Arial" w:hAnsi="Arial" w:cs="Arial"/>
          <w:color w:val="262626" w:themeColor="text1" w:themeTint="D9"/>
          <w:sz w:val="21"/>
          <w:szCs w:val="21"/>
          <w:shd w:val="clear" w:color="auto" w:fill="FFFFFF"/>
        </w:rPr>
        <w:t>its</w:t>
      </w:r>
      <w:r w:rsidRPr="00DF090C">
        <w:rPr>
          <w:rFonts w:ascii="Arial" w:hAnsi="Arial" w:cs="Arial"/>
          <w:color w:val="262626" w:themeColor="text1" w:themeTint="D9"/>
          <w:sz w:val="21"/>
          <w:szCs w:val="21"/>
          <w:shd w:val="clear" w:color="auto" w:fill="FFFFFF"/>
        </w:rPr>
        <w:t xml:space="preserve"> partners, the Red Cross stands ready </w:t>
      </w:r>
      <w:r w:rsidR="00B5012A" w:rsidRPr="00DF090C">
        <w:rPr>
          <w:rFonts w:ascii="Arial" w:hAnsi="Arial" w:cs="Arial"/>
          <w:color w:val="262626" w:themeColor="text1" w:themeTint="D9"/>
          <w:sz w:val="21"/>
          <w:szCs w:val="21"/>
          <w:shd w:val="clear" w:color="auto" w:fill="FFFFFF"/>
        </w:rPr>
        <w:t xml:space="preserve">to bring </w:t>
      </w:r>
      <w:r w:rsidR="00AC0429" w:rsidRPr="00DF090C">
        <w:rPr>
          <w:rFonts w:ascii="Arial" w:hAnsi="Arial" w:cs="Arial"/>
          <w:color w:val="262626" w:themeColor="text1" w:themeTint="D9"/>
          <w:sz w:val="21"/>
          <w:szCs w:val="21"/>
          <w:shd w:val="clear" w:color="auto" w:fill="FFFFFF"/>
        </w:rPr>
        <w:t>help and hope</w:t>
      </w:r>
      <w:r w:rsidR="00CE3631" w:rsidRPr="00DF090C">
        <w:rPr>
          <w:rFonts w:ascii="Arial" w:hAnsi="Arial" w:cs="Arial"/>
          <w:color w:val="262626" w:themeColor="text1" w:themeTint="D9"/>
          <w:sz w:val="21"/>
          <w:szCs w:val="21"/>
          <w:shd w:val="clear" w:color="auto" w:fill="FFFFFF"/>
        </w:rPr>
        <w:t xml:space="preserve"> in times of dire need</w:t>
      </w:r>
      <w:r w:rsidR="00EB239D" w:rsidRPr="00DF090C">
        <w:rPr>
          <w:rFonts w:ascii="Arial" w:hAnsi="Arial" w:cs="Arial"/>
          <w:color w:val="262626" w:themeColor="text1" w:themeTint="D9"/>
          <w:sz w:val="21"/>
          <w:szCs w:val="21"/>
          <w:shd w:val="clear" w:color="auto" w:fill="FFFFFF"/>
        </w:rPr>
        <w:t xml:space="preserve">. </w:t>
      </w:r>
      <w:r w:rsidR="006C2407" w:rsidRPr="00DF090C">
        <w:rPr>
          <w:rFonts w:ascii="Arial" w:hAnsi="Arial" w:cs="Arial"/>
          <w:color w:val="262626" w:themeColor="text1" w:themeTint="D9"/>
          <w:sz w:val="21"/>
          <w:szCs w:val="21"/>
          <w:shd w:val="clear" w:color="auto" w:fill="FFFFFF"/>
        </w:rPr>
        <w:t>And j</w:t>
      </w:r>
      <w:r w:rsidR="003C68DB" w:rsidRPr="00DF090C">
        <w:rPr>
          <w:rFonts w:ascii="Arial" w:hAnsi="Arial" w:cs="Arial"/>
          <w:color w:val="262626" w:themeColor="text1" w:themeTint="D9"/>
          <w:sz w:val="21"/>
          <w:szCs w:val="21"/>
          <w:shd w:val="clear" w:color="auto" w:fill="FFFFFF"/>
        </w:rPr>
        <w:t xml:space="preserve">ust as the organization is resourced to mobilize at a moment’s notice, </w:t>
      </w:r>
      <w:r w:rsidR="00202C0A" w:rsidRPr="00DF090C">
        <w:rPr>
          <w:rFonts w:ascii="Arial" w:hAnsi="Arial" w:cs="Arial"/>
          <w:color w:val="262626" w:themeColor="text1" w:themeTint="D9"/>
          <w:sz w:val="21"/>
          <w:szCs w:val="21"/>
          <w:shd w:val="clear" w:color="auto" w:fill="FFFFFF"/>
        </w:rPr>
        <w:t xml:space="preserve">it’s critical that </w:t>
      </w:r>
      <w:r w:rsidR="003C68DB" w:rsidRPr="00DF090C">
        <w:rPr>
          <w:rFonts w:ascii="Arial" w:hAnsi="Arial" w:cs="Arial"/>
          <w:color w:val="262626" w:themeColor="text1" w:themeTint="D9"/>
          <w:sz w:val="21"/>
          <w:szCs w:val="21"/>
          <w:shd w:val="clear" w:color="auto" w:fill="FFFFFF"/>
        </w:rPr>
        <w:t xml:space="preserve">communities and families are prepared to </w:t>
      </w:r>
      <w:r w:rsidR="004D1621" w:rsidRPr="00DF090C">
        <w:rPr>
          <w:rFonts w:ascii="Arial" w:hAnsi="Arial" w:cs="Arial"/>
          <w:color w:val="262626" w:themeColor="text1" w:themeTint="D9"/>
          <w:sz w:val="21"/>
          <w:szCs w:val="21"/>
          <w:shd w:val="clear" w:color="auto" w:fill="FFFFFF"/>
        </w:rPr>
        <w:t>face unexpected crises</w:t>
      </w:r>
      <w:r w:rsidR="001C2883" w:rsidRPr="00DF090C">
        <w:rPr>
          <w:rFonts w:ascii="Arial" w:hAnsi="Arial" w:cs="Arial"/>
          <w:color w:val="262626" w:themeColor="text1" w:themeTint="D9"/>
          <w:sz w:val="21"/>
          <w:szCs w:val="21"/>
          <w:shd w:val="clear" w:color="auto" w:fill="FFFFFF"/>
        </w:rPr>
        <w:t xml:space="preserve"> as well.</w:t>
      </w:r>
    </w:p>
    <w:p w14:paraId="5D38D691" w14:textId="77777777" w:rsidR="005660BA" w:rsidRPr="00DF090C" w:rsidRDefault="005660BA" w:rsidP="005027E6">
      <w:pPr>
        <w:pStyle w:val="NormalWeb"/>
        <w:shd w:val="clear" w:color="auto" w:fill="FFFFFF"/>
        <w:spacing w:before="0" w:beforeAutospacing="0" w:after="0" w:afterAutospacing="0" w:line="276" w:lineRule="auto"/>
        <w:rPr>
          <w:rFonts w:ascii="Arial" w:hAnsi="Arial" w:cs="Arial"/>
          <w:sz w:val="21"/>
          <w:szCs w:val="21"/>
        </w:rPr>
      </w:pPr>
    </w:p>
    <w:p w14:paraId="074D8F0B" w14:textId="5E5F3800" w:rsidR="005660BA" w:rsidRPr="00DF090C" w:rsidRDefault="005660BA" w:rsidP="005027E6">
      <w:pPr>
        <w:spacing w:line="276" w:lineRule="auto"/>
        <w:rPr>
          <w:rFonts w:ascii="Arial" w:hAnsi="Arial" w:cs="Arial"/>
          <w:sz w:val="21"/>
          <w:szCs w:val="21"/>
        </w:rPr>
      </w:pPr>
      <w:r w:rsidRPr="00DF090C">
        <w:rPr>
          <w:rFonts w:ascii="Arial" w:hAnsi="Arial" w:cs="Arial"/>
          <w:sz w:val="21"/>
          <w:szCs w:val="21"/>
          <w:shd w:val="clear" w:color="auto" w:fill="FFFFFF"/>
        </w:rPr>
        <w:t>Thes</w:t>
      </w:r>
      <w:r w:rsidR="005027E6" w:rsidRPr="00DF090C">
        <w:rPr>
          <w:rFonts w:ascii="Arial" w:hAnsi="Arial" w:cs="Arial"/>
          <w:sz w:val="21"/>
          <w:szCs w:val="21"/>
          <w:shd w:val="clear" w:color="auto" w:fill="FFFFFF"/>
        </w:rPr>
        <w:t xml:space="preserve">e </w:t>
      </w:r>
      <w:r w:rsidR="005027E6" w:rsidRPr="00DF090C">
        <w:rPr>
          <w:rFonts w:ascii="Arial" w:hAnsi="Arial" w:cs="Arial"/>
          <w:sz w:val="21"/>
          <w:szCs w:val="21"/>
        </w:rPr>
        <w:t xml:space="preserve">communications materials </w:t>
      </w:r>
      <w:r w:rsidR="00681D3C" w:rsidRPr="00DF090C">
        <w:rPr>
          <w:rFonts w:ascii="Arial" w:hAnsi="Arial" w:cs="Arial"/>
          <w:sz w:val="21"/>
          <w:szCs w:val="21"/>
        </w:rPr>
        <w:t xml:space="preserve">are </w:t>
      </w:r>
      <w:r w:rsidR="005027E6" w:rsidRPr="00DF090C">
        <w:rPr>
          <w:rFonts w:ascii="Arial" w:hAnsi="Arial" w:cs="Arial"/>
          <w:sz w:val="21"/>
          <w:szCs w:val="21"/>
        </w:rPr>
        <w:t xml:space="preserve">designed to help you align with National Preparedness Month on your social and digital channels, highlighting your Red Cross disaster </w:t>
      </w:r>
      <w:r w:rsidR="004F14FC" w:rsidRPr="00DF090C">
        <w:rPr>
          <w:rFonts w:ascii="Arial" w:hAnsi="Arial" w:cs="Arial"/>
          <w:sz w:val="21"/>
          <w:szCs w:val="21"/>
        </w:rPr>
        <w:t xml:space="preserve">relief </w:t>
      </w:r>
      <w:r w:rsidR="005027E6" w:rsidRPr="00DF090C">
        <w:rPr>
          <w:rFonts w:ascii="Arial" w:hAnsi="Arial" w:cs="Arial"/>
          <w:sz w:val="21"/>
          <w:szCs w:val="21"/>
        </w:rPr>
        <w:t xml:space="preserve">partnership and commitment to community safety </w:t>
      </w:r>
      <w:r w:rsidR="00681D3C" w:rsidRPr="00DF090C">
        <w:rPr>
          <w:rFonts w:ascii="Arial" w:hAnsi="Arial" w:cs="Arial"/>
          <w:sz w:val="21"/>
          <w:szCs w:val="21"/>
        </w:rPr>
        <w:t>for</w:t>
      </w:r>
      <w:r w:rsidR="005027E6" w:rsidRPr="00DF090C">
        <w:rPr>
          <w:rFonts w:ascii="Arial" w:hAnsi="Arial" w:cs="Arial"/>
          <w:sz w:val="21"/>
          <w:szCs w:val="21"/>
        </w:rPr>
        <w:t xml:space="preserve"> those most important to your organization. </w:t>
      </w:r>
      <w:r w:rsidRPr="00DF090C">
        <w:rPr>
          <w:rFonts w:ascii="Arial" w:hAnsi="Arial" w:cs="Arial"/>
          <w:sz w:val="21"/>
          <w:szCs w:val="21"/>
        </w:rPr>
        <w:t xml:space="preserve">You can also access these previously-provided </w:t>
      </w:r>
      <w:hyperlink r:id="rId14" w:history="1">
        <w:r w:rsidRPr="00DF090C">
          <w:rPr>
            <w:rStyle w:val="Hyperlink"/>
            <w:color w:val="0033CC"/>
            <w:sz w:val="21"/>
            <w:szCs w:val="21"/>
          </w:rPr>
          <w:t xml:space="preserve">Hurricane Preparedness </w:t>
        </w:r>
      </w:hyperlink>
      <w:hyperlink r:id="rId15" w:history="1">
        <w:r w:rsidRPr="00DF090C">
          <w:rPr>
            <w:rStyle w:val="Hyperlink"/>
            <w:color w:val="0033CC"/>
            <w:sz w:val="21"/>
            <w:szCs w:val="21"/>
          </w:rPr>
          <w:t>Communications Resources</w:t>
        </w:r>
      </w:hyperlink>
      <w:r w:rsidRPr="00DF090C">
        <w:rPr>
          <w:rFonts w:ascii="Arial" w:hAnsi="Arial" w:cs="Arial"/>
          <w:sz w:val="21"/>
          <w:szCs w:val="21"/>
        </w:rPr>
        <w:t xml:space="preserve"> and/or </w:t>
      </w:r>
      <w:hyperlink r:id="rId16" w:history="1">
        <w:r w:rsidRPr="00DF090C">
          <w:rPr>
            <w:rStyle w:val="Hyperlink"/>
            <w:color w:val="0033CC"/>
            <w:sz w:val="21"/>
            <w:szCs w:val="21"/>
          </w:rPr>
          <w:t>Wildfire Preparedness Communications Resources</w:t>
        </w:r>
      </w:hyperlink>
      <w:r w:rsidRPr="00DF090C">
        <w:rPr>
          <w:rFonts w:ascii="Arial" w:hAnsi="Arial" w:cs="Arial"/>
          <w:sz w:val="21"/>
          <w:szCs w:val="21"/>
        </w:rPr>
        <w:t xml:space="preserve"> for more disaster-specific preparedness content.</w:t>
      </w:r>
    </w:p>
    <w:p w14:paraId="42EC0E22" w14:textId="77777777" w:rsidR="005660BA" w:rsidRPr="00DF090C" w:rsidRDefault="005660BA" w:rsidP="005027E6">
      <w:pPr>
        <w:spacing w:line="276" w:lineRule="auto"/>
        <w:rPr>
          <w:rFonts w:ascii="Arial" w:hAnsi="Arial" w:cs="Arial"/>
          <w:sz w:val="21"/>
          <w:szCs w:val="21"/>
        </w:rPr>
      </w:pPr>
    </w:p>
    <w:p w14:paraId="4285E8FD" w14:textId="45755FE1" w:rsidR="005027E6" w:rsidRPr="00DF090C" w:rsidRDefault="005027E6" w:rsidP="005027E6">
      <w:pPr>
        <w:spacing w:line="276" w:lineRule="auto"/>
        <w:rPr>
          <w:rFonts w:ascii="Arial" w:hAnsi="Arial" w:cs="Arial"/>
          <w:sz w:val="21"/>
          <w:szCs w:val="21"/>
        </w:rPr>
      </w:pPr>
      <w:r w:rsidRPr="00DF090C">
        <w:rPr>
          <w:rFonts w:ascii="Arial" w:hAnsi="Arial" w:cs="Arial"/>
          <w:sz w:val="21"/>
          <w:szCs w:val="21"/>
        </w:rPr>
        <w:t>Thank you for joining us in sharing these important messages!</w:t>
      </w:r>
    </w:p>
    <w:p w14:paraId="1CDD844A" w14:textId="77777777" w:rsidR="005027E6" w:rsidRPr="00A67735" w:rsidRDefault="005027E6" w:rsidP="00823AAA">
      <w:pPr>
        <w:spacing w:line="276" w:lineRule="auto"/>
        <w:rPr>
          <w:rFonts w:ascii="Arial" w:hAnsi="Arial" w:cs="Arial"/>
        </w:rPr>
      </w:pPr>
    </w:p>
    <w:p w14:paraId="7352CCE8" w14:textId="77777777" w:rsidR="00823AAA" w:rsidRDefault="00823AAA" w:rsidP="003B3322">
      <w:pPr>
        <w:pStyle w:val="NormalWeb"/>
        <w:pBdr>
          <w:bottom w:val="single" w:sz="4" w:space="1" w:color="auto"/>
        </w:pBdr>
        <w:spacing w:before="0" w:beforeAutospacing="0" w:after="0" w:afterAutospacing="0" w:line="276" w:lineRule="auto"/>
        <w:rPr>
          <w:rFonts w:ascii="Arial" w:hAnsi="Arial" w:cs="Arial"/>
          <w:b/>
          <w:szCs w:val="22"/>
        </w:rPr>
      </w:pPr>
    </w:p>
    <w:p w14:paraId="7143F593" w14:textId="21D34E68" w:rsidR="0058215B" w:rsidRPr="00E42E42" w:rsidRDefault="0058215B" w:rsidP="003B3322">
      <w:pPr>
        <w:pStyle w:val="NormalWeb"/>
        <w:pBdr>
          <w:bottom w:val="single" w:sz="4" w:space="1" w:color="auto"/>
        </w:pBdr>
        <w:spacing w:before="0" w:beforeAutospacing="0" w:after="0" w:afterAutospacing="0" w:line="276" w:lineRule="auto"/>
        <w:rPr>
          <w:rFonts w:ascii="Arial" w:hAnsi="Arial" w:cs="Arial"/>
          <w:b/>
          <w:szCs w:val="22"/>
        </w:rPr>
      </w:pPr>
      <w:r w:rsidRPr="00E42E42">
        <w:rPr>
          <w:rFonts w:ascii="Arial" w:hAnsi="Arial" w:cs="Arial"/>
          <w:b/>
          <w:szCs w:val="22"/>
        </w:rPr>
        <w:t xml:space="preserve">Customizable Social Content (for Facebook, Twitter or Instagram) </w:t>
      </w:r>
    </w:p>
    <w:p w14:paraId="0C766ACC" w14:textId="70320B11" w:rsidR="00857960" w:rsidRPr="00B33701" w:rsidRDefault="00AB3A26" w:rsidP="00857960">
      <w:pPr>
        <w:pStyle w:val="NormalWeb"/>
        <w:spacing w:before="0" w:after="0" w:line="276" w:lineRule="auto"/>
        <w:ind w:right="-180"/>
        <w:rPr>
          <w:rFonts w:ascii="Arial" w:hAnsi="Arial" w:cs="Arial"/>
          <w:sz w:val="21"/>
          <w:szCs w:val="21"/>
        </w:rPr>
      </w:pPr>
      <w:r w:rsidRPr="00645F26">
        <w:rPr>
          <w:rFonts w:ascii="Arial" w:hAnsi="Arial" w:cs="Arial"/>
          <w:sz w:val="21"/>
          <w:szCs w:val="21"/>
          <w:shd w:val="clear" w:color="auto" w:fill="FFFFFF"/>
        </w:rPr>
        <w:t xml:space="preserve">This </w:t>
      </w:r>
      <w:r w:rsidR="009360A8" w:rsidRPr="00645F26">
        <w:rPr>
          <w:rFonts w:ascii="Arial" w:hAnsi="Arial" w:cs="Arial"/>
          <w:sz w:val="21"/>
          <w:szCs w:val="21"/>
          <w:shd w:val="clear" w:color="auto" w:fill="FFFFFF"/>
        </w:rPr>
        <w:t>September</w:t>
      </w:r>
      <w:r w:rsidRPr="00645F26">
        <w:rPr>
          <w:rFonts w:ascii="Arial" w:hAnsi="Arial" w:cs="Arial"/>
          <w:sz w:val="21"/>
          <w:szCs w:val="21"/>
          <w:shd w:val="clear" w:color="auto" w:fill="FFFFFF"/>
        </w:rPr>
        <w:t>, you</w:t>
      </w:r>
      <w:r w:rsidR="00060BBB" w:rsidRPr="00645F26">
        <w:rPr>
          <w:rFonts w:ascii="Arial" w:hAnsi="Arial" w:cs="Arial"/>
          <w:sz w:val="21"/>
          <w:szCs w:val="21"/>
          <w:shd w:val="clear" w:color="auto" w:fill="FFFFFF"/>
        </w:rPr>
        <w:t xml:space="preserve"> can l</w:t>
      </w:r>
      <w:r w:rsidR="00AA0348" w:rsidRPr="00645F26">
        <w:rPr>
          <w:rFonts w:ascii="Arial" w:hAnsi="Arial" w:cs="Arial"/>
          <w:sz w:val="21"/>
          <w:szCs w:val="21"/>
          <w:shd w:val="clear" w:color="auto" w:fill="FFFFFF"/>
        </w:rPr>
        <w:t>everage</w:t>
      </w:r>
      <w:r w:rsidR="00322183" w:rsidRPr="00645F26">
        <w:rPr>
          <w:rFonts w:ascii="Arial" w:hAnsi="Arial" w:cs="Arial"/>
          <w:sz w:val="21"/>
          <w:szCs w:val="21"/>
          <w:shd w:val="clear" w:color="auto" w:fill="FFFFFF"/>
        </w:rPr>
        <w:t xml:space="preserve"> your social channels </w:t>
      </w:r>
      <w:r w:rsidR="00AA0348" w:rsidRPr="00645F26">
        <w:rPr>
          <w:rFonts w:ascii="Arial" w:hAnsi="Arial" w:cs="Arial"/>
          <w:sz w:val="21"/>
          <w:szCs w:val="21"/>
          <w:shd w:val="clear" w:color="auto" w:fill="FFFFFF"/>
        </w:rPr>
        <w:t>to encourage</w:t>
      </w:r>
      <w:r w:rsidR="00DB7820" w:rsidRPr="00645F26">
        <w:rPr>
          <w:rFonts w:ascii="Arial" w:hAnsi="Arial" w:cs="Arial"/>
          <w:sz w:val="21"/>
          <w:szCs w:val="21"/>
          <w:shd w:val="clear" w:color="auto" w:fill="FFFFFF"/>
        </w:rPr>
        <w:t xml:space="preserve"> your followers to</w:t>
      </w:r>
      <w:r w:rsidR="00AA0348" w:rsidRPr="00645F26">
        <w:rPr>
          <w:rFonts w:ascii="Arial" w:hAnsi="Arial" w:cs="Arial"/>
          <w:sz w:val="21"/>
          <w:szCs w:val="21"/>
          <w:shd w:val="clear" w:color="auto" w:fill="FFFFFF"/>
        </w:rPr>
        <w:t xml:space="preserve"> </w:t>
      </w:r>
      <w:r w:rsidR="00015A54" w:rsidRPr="00645F26">
        <w:rPr>
          <w:rFonts w:ascii="Arial" w:hAnsi="Arial" w:cs="Arial"/>
          <w:sz w:val="21"/>
          <w:szCs w:val="21"/>
          <w:shd w:val="clear" w:color="auto" w:fill="FFFFFF"/>
        </w:rPr>
        <w:t xml:space="preserve">​​​​​​​prepare for disasters </w:t>
      </w:r>
      <w:r w:rsidR="00681D3C" w:rsidRPr="00645F26">
        <w:rPr>
          <w:rFonts w:ascii="Arial" w:hAnsi="Arial" w:cs="Arial"/>
          <w:sz w:val="21"/>
          <w:szCs w:val="21"/>
        </w:rPr>
        <w:t>—</w:t>
      </w:r>
      <w:r w:rsidR="00681D3C">
        <w:rPr>
          <w:rFonts w:ascii="Arial" w:hAnsi="Arial" w:cs="Arial"/>
          <w:sz w:val="21"/>
          <w:szCs w:val="21"/>
        </w:rPr>
        <w:t xml:space="preserve"> </w:t>
      </w:r>
      <w:r w:rsidR="00015A54" w:rsidRPr="00645F26">
        <w:rPr>
          <w:rFonts w:ascii="Arial" w:hAnsi="Arial" w:cs="Arial"/>
          <w:sz w:val="21"/>
          <w:szCs w:val="21"/>
          <w:shd w:val="clear" w:color="auto" w:fill="FFFFFF"/>
        </w:rPr>
        <w:t xml:space="preserve">and </w:t>
      </w:r>
      <w:r w:rsidR="009360A8" w:rsidRPr="00645F26">
        <w:rPr>
          <w:rFonts w:ascii="Arial" w:hAnsi="Arial" w:cs="Arial"/>
          <w:sz w:val="21"/>
          <w:szCs w:val="21"/>
          <w:shd w:val="clear" w:color="auto" w:fill="FFFFFF"/>
        </w:rPr>
        <w:t>take steps to help prepare the</w:t>
      </w:r>
      <w:r w:rsidR="00253B51">
        <w:rPr>
          <w:rFonts w:ascii="Arial" w:hAnsi="Arial" w:cs="Arial"/>
          <w:sz w:val="21"/>
          <w:szCs w:val="21"/>
          <w:shd w:val="clear" w:color="auto" w:fill="FFFFFF"/>
        </w:rPr>
        <w:t xml:space="preserve">ir </w:t>
      </w:r>
      <w:r w:rsidR="009360A8" w:rsidRPr="00645F26">
        <w:rPr>
          <w:rFonts w:ascii="Arial" w:hAnsi="Arial" w:cs="Arial"/>
          <w:sz w:val="21"/>
          <w:szCs w:val="21"/>
          <w:shd w:val="clear" w:color="auto" w:fill="FFFFFF"/>
        </w:rPr>
        <w:t>communities</w:t>
      </w:r>
      <w:r w:rsidR="00015A54" w:rsidRPr="00645F26">
        <w:rPr>
          <w:rFonts w:ascii="Arial" w:hAnsi="Arial" w:cs="Arial"/>
          <w:sz w:val="21"/>
          <w:szCs w:val="21"/>
          <w:shd w:val="clear" w:color="auto" w:fill="FFFFFF"/>
        </w:rPr>
        <w:t xml:space="preserve"> </w:t>
      </w:r>
      <w:r w:rsidR="00681D3C" w:rsidRPr="00645F26">
        <w:rPr>
          <w:rFonts w:ascii="Arial" w:hAnsi="Arial" w:cs="Arial"/>
          <w:sz w:val="21"/>
          <w:szCs w:val="21"/>
        </w:rPr>
        <w:t>—</w:t>
      </w:r>
      <w:r w:rsidR="00681D3C">
        <w:rPr>
          <w:rFonts w:ascii="Arial" w:hAnsi="Arial" w:cs="Arial"/>
          <w:sz w:val="21"/>
          <w:szCs w:val="21"/>
        </w:rPr>
        <w:t xml:space="preserve"> </w:t>
      </w:r>
      <w:r w:rsidR="00AA0348" w:rsidRPr="00645F26">
        <w:rPr>
          <w:rFonts w:ascii="Arial" w:hAnsi="Arial" w:cs="Arial"/>
          <w:sz w:val="21"/>
          <w:szCs w:val="21"/>
          <w:shd w:val="clear" w:color="auto" w:fill="FFFFFF"/>
        </w:rPr>
        <w:t xml:space="preserve">using the </w:t>
      </w:r>
      <w:r w:rsidR="00AF3D50" w:rsidRPr="00645F26">
        <w:rPr>
          <w:rFonts w:ascii="Arial" w:hAnsi="Arial" w:cs="Arial"/>
          <w:sz w:val="21"/>
          <w:szCs w:val="21"/>
          <w:shd w:val="clear" w:color="auto" w:fill="FFFFFF"/>
        </w:rPr>
        <w:t>template</w:t>
      </w:r>
      <w:r w:rsidR="00B853AE" w:rsidRPr="00645F26">
        <w:rPr>
          <w:rFonts w:ascii="Arial" w:hAnsi="Arial" w:cs="Arial"/>
          <w:sz w:val="21"/>
          <w:szCs w:val="21"/>
          <w:shd w:val="clear" w:color="auto" w:fill="FFFFFF"/>
        </w:rPr>
        <w:t xml:space="preserve"> posts </w:t>
      </w:r>
      <w:r w:rsidR="00EC2786">
        <w:rPr>
          <w:rFonts w:ascii="Arial" w:hAnsi="Arial" w:cs="Arial"/>
          <w:sz w:val="21"/>
          <w:szCs w:val="21"/>
          <w:shd w:val="clear" w:color="auto" w:fill="FFFFFF"/>
        </w:rPr>
        <w:t xml:space="preserve">below </w:t>
      </w:r>
      <w:r w:rsidR="00AF3D50" w:rsidRPr="00645F26">
        <w:rPr>
          <w:rFonts w:ascii="Arial" w:hAnsi="Arial" w:cs="Arial"/>
          <w:sz w:val="21"/>
          <w:szCs w:val="21"/>
          <w:shd w:val="clear" w:color="auto" w:fill="FFFFFF"/>
        </w:rPr>
        <w:t xml:space="preserve">and </w:t>
      </w:r>
      <w:r w:rsidR="00276F5A" w:rsidRPr="00645F26">
        <w:rPr>
          <w:rFonts w:ascii="Arial" w:hAnsi="Arial" w:cs="Arial"/>
          <w:sz w:val="21"/>
          <w:szCs w:val="21"/>
          <w:shd w:val="clear" w:color="auto" w:fill="FFFFFF"/>
        </w:rPr>
        <w:t>graphics</w:t>
      </w:r>
      <w:r w:rsidR="00AF3D50" w:rsidRPr="00645F26">
        <w:rPr>
          <w:rFonts w:ascii="Arial" w:hAnsi="Arial" w:cs="Arial"/>
          <w:sz w:val="21"/>
          <w:szCs w:val="21"/>
          <w:shd w:val="clear" w:color="auto" w:fill="FFFFFF"/>
        </w:rPr>
        <w:t xml:space="preserve"> provided</w:t>
      </w:r>
      <w:r w:rsidR="00EC2786">
        <w:rPr>
          <w:rFonts w:ascii="Arial" w:hAnsi="Arial" w:cs="Arial"/>
          <w:sz w:val="21"/>
          <w:szCs w:val="21"/>
          <w:shd w:val="clear" w:color="auto" w:fill="FFFFFF"/>
        </w:rPr>
        <w:t xml:space="preserve"> in the accompanying zip drive</w:t>
      </w:r>
      <w:r w:rsidR="00C12BC7" w:rsidRPr="00645F26">
        <w:rPr>
          <w:rFonts w:ascii="Arial" w:hAnsi="Arial" w:cs="Arial"/>
          <w:sz w:val="21"/>
          <w:szCs w:val="21"/>
          <w:shd w:val="clear" w:color="auto" w:fill="FFFFFF"/>
        </w:rPr>
        <w:t>.</w:t>
      </w:r>
      <w:r w:rsidR="00AF3D50" w:rsidRPr="00645F26">
        <w:rPr>
          <w:rFonts w:ascii="Arial" w:hAnsi="Arial" w:cs="Arial"/>
          <w:sz w:val="21"/>
          <w:szCs w:val="21"/>
        </w:rPr>
        <w:t xml:space="preserve"> </w:t>
      </w:r>
      <w:r w:rsidR="00DC4B0C">
        <w:rPr>
          <w:rFonts w:ascii="Arial" w:hAnsi="Arial" w:cs="Arial"/>
          <w:sz w:val="21"/>
          <w:szCs w:val="21"/>
        </w:rPr>
        <w:t>The posts</w:t>
      </w:r>
      <w:r w:rsidR="00D54D30">
        <w:rPr>
          <w:rFonts w:ascii="Arial" w:hAnsi="Arial" w:cs="Arial"/>
          <w:sz w:val="21"/>
          <w:szCs w:val="21"/>
        </w:rPr>
        <w:t xml:space="preserve"> tag the American Red Cross</w:t>
      </w:r>
      <w:r w:rsidR="353630A7">
        <w:rPr>
          <w:rFonts w:ascii="Arial" w:hAnsi="Arial" w:cs="Arial"/>
          <w:sz w:val="21"/>
          <w:szCs w:val="21"/>
        </w:rPr>
        <w:t xml:space="preserve"> on</w:t>
      </w:r>
      <w:r w:rsidR="00D54D30">
        <w:rPr>
          <w:rFonts w:ascii="Arial" w:hAnsi="Arial" w:cs="Arial"/>
          <w:sz w:val="21"/>
          <w:szCs w:val="21"/>
        </w:rPr>
        <w:t xml:space="preserve"> Twitter, but w</w:t>
      </w:r>
      <w:r w:rsidR="00AF3D50" w:rsidRPr="00645F26">
        <w:rPr>
          <w:rFonts w:ascii="Arial" w:hAnsi="Arial" w:cs="Arial"/>
          <w:sz w:val="21"/>
          <w:szCs w:val="21"/>
        </w:rPr>
        <w:t>e encourage you to personalize these messages</w:t>
      </w:r>
      <w:r w:rsidR="00D54D30">
        <w:rPr>
          <w:rFonts w:ascii="Arial" w:hAnsi="Arial" w:cs="Arial"/>
          <w:color w:val="262626" w:themeColor="text1" w:themeTint="D9"/>
          <w:sz w:val="21"/>
          <w:szCs w:val="21"/>
          <w:shd w:val="clear" w:color="auto" w:fill="FFFFFF"/>
        </w:rPr>
        <w:t xml:space="preserve"> </w:t>
      </w:r>
      <w:r w:rsidR="00AF3D50" w:rsidRPr="00645F26">
        <w:rPr>
          <w:rFonts w:ascii="Arial" w:hAnsi="Arial" w:cs="Arial"/>
          <w:color w:val="262626" w:themeColor="text1" w:themeTint="D9"/>
          <w:sz w:val="21"/>
          <w:szCs w:val="21"/>
          <w:shd w:val="clear" w:color="auto" w:fill="FFFFFF"/>
        </w:rPr>
        <w:t xml:space="preserve">and </w:t>
      </w:r>
      <w:r w:rsidR="00AF3D50" w:rsidRPr="00645F26">
        <w:rPr>
          <w:rFonts w:ascii="Arial" w:hAnsi="Arial" w:cs="Arial"/>
          <w:sz w:val="21"/>
          <w:szCs w:val="21"/>
        </w:rPr>
        <w:t>tag</w:t>
      </w:r>
      <w:r w:rsidR="00AF3D50" w:rsidRPr="162255B5">
        <w:rPr>
          <w:rFonts w:ascii="Arial" w:hAnsi="Arial" w:cs="Arial"/>
          <w:b/>
          <w:bCs/>
          <w:sz w:val="21"/>
          <w:szCs w:val="21"/>
        </w:rPr>
        <w:t xml:space="preserve"> </w:t>
      </w:r>
      <w:hyperlink r:id="rId17" w:history="1">
        <w:r w:rsidR="00AF3D50" w:rsidRPr="00645F26">
          <w:rPr>
            <w:rStyle w:val="Hyperlink"/>
            <w:color w:val="0000FF"/>
            <w:sz w:val="21"/>
            <w:szCs w:val="21"/>
          </w:rPr>
          <w:t>American Red Cross</w:t>
        </w:r>
      </w:hyperlink>
      <w:r w:rsidR="00AF3D50" w:rsidRPr="00645F26">
        <w:rPr>
          <w:rFonts w:ascii="Arial" w:hAnsi="Arial" w:cs="Arial"/>
          <w:sz w:val="21"/>
          <w:szCs w:val="21"/>
        </w:rPr>
        <w:t xml:space="preserve"> on Facebook, </w:t>
      </w:r>
      <w:hyperlink r:id="rId18" w:history="1">
        <w:r w:rsidR="00AF3D50" w:rsidRPr="00645F26">
          <w:rPr>
            <w:rStyle w:val="Hyperlink"/>
            <w:color w:val="0000FF"/>
            <w:sz w:val="21"/>
            <w:szCs w:val="21"/>
          </w:rPr>
          <w:t>@RedCross</w:t>
        </w:r>
      </w:hyperlink>
      <w:r w:rsidR="00AF3D50" w:rsidRPr="162255B5">
        <w:rPr>
          <w:rFonts w:ascii="Arial" w:hAnsi="Arial" w:cs="Arial"/>
          <w:b/>
          <w:bCs/>
          <w:sz w:val="21"/>
          <w:szCs w:val="21"/>
        </w:rPr>
        <w:t xml:space="preserve"> </w:t>
      </w:r>
      <w:r w:rsidR="00AF3D50" w:rsidRPr="00645F26">
        <w:rPr>
          <w:rFonts w:ascii="Arial" w:hAnsi="Arial" w:cs="Arial"/>
          <w:sz w:val="21"/>
          <w:szCs w:val="21"/>
        </w:rPr>
        <w:t>on Twitter</w:t>
      </w:r>
      <w:r w:rsidR="003E044C">
        <w:rPr>
          <w:rFonts w:ascii="Arial" w:hAnsi="Arial" w:cs="Arial"/>
          <w:sz w:val="21"/>
          <w:szCs w:val="21"/>
        </w:rPr>
        <w:t xml:space="preserve">, </w:t>
      </w:r>
      <w:hyperlink r:id="rId19" w:history="1">
        <w:r w:rsidR="00AF3D50" w:rsidRPr="00645F26">
          <w:rPr>
            <w:rStyle w:val="Hyperlink"/>
            <w:color w:val="0000FF"/>
            <w:sz w:val="21"/>
            <w:szCs w:val="21"/>
          </w:rPr>
          <w:t>@AmericanRedCross</w:t>
        </w:r>
      </w:hyperlink>
      <w:r w:rsidR="00AF3D50" w:rsidRPr="00645F26">
        <w:rPr>
          <w:rFonts w:ascii="Arial" w:hAnsi="Arial" w:cs="Arial"/>
          <w:sz w:val="21"/>
          <w:szCs w:val="21"/>
        </w:rPr>
        <w:t xml:space="preserve"> on Instagram</w:t>
      </w:r>
      <w:r w:rsidR="00B1643C" w:rsidRPr="56F65C11">
        <w:rPr>
          <w:rFonts w:ascii="Arial" w:hAnsi="Arial" w:cs="Arial"/>
          <w:sz w:val="21"/>
          <w:szCs w:val="21"/>
        </w:rPr>
        <w:t>,</w:t>
      </w:r>
      <w:r w:rsidR="25E013B8" w:rsidRPr="56F65C11">
        <w:rPr>
          <w:rFonts w:ascii="Arial" w:hAnsi="Arial" w:cs="Arial"/>
          <w:sz w:val="21"/>
          <w:szCs w:val="21"/>
        </w:rPr>
        <w:t xml:space="preserve"> </w:t>
      </w:r>
      <w:hyperlink r:id="rId20" w:history="1">
        <w:r w:rsidR="25E013B8" w:rsidRPr="56F65C11">
          <w:rPr>
            <w:rStyle w:val="Hyperlink"/>
            <w:sz w:val="21"/>
            <w:szCs w:val="21"/>
          </w:rPr>
          <w:t>American Red Cross</w:t>
        </w:r>
      </w:hyperlink>
      <w:r w:rsidR="25E013B8" w:rsidRPr="56F65C11">
        <w:rPr>
          <w:rFonts w:ascii="Arial" w:hAnsi="Arial" w:cs="Arial"/>
          <w:sz w:val="21"/>
          <w:szCs w:val="21"/>
        </w:rPr>
        <w:t xml:space="preserve"> on LinkedIn,</w:t>
      </w:r>
      <w:r w:rsidR="003E044C">
        <w:rPr>
          <w:rFonts w:ascii="Arial" w:hAnsi="Arial" w:cs="Arial"/>
          <w:sz w:val="21"/>
          <w:szCs w:val="21"/>
        </w:rPr>
        <w:t xml:space="preserve"> </w:t>
      </w:r>
      <w:hyperlink r:id="rId21" w:history="1">
        <w:r w:rsidR="00857960" w:rsidRPr="00B33701">
          <w:rPr>
            <w:rStyle w:val="Hyperlink"/>
            <w:color w:val="0033CC"/>
            <w:sz w:val="21"/>
            <w:szCs w:val="21"/>
          </w:rPr>
          <w:t>@americanredcross</w:t>
        </w:r>
      </w:hyperlink>
      <w:r w:rsidR="00857960" w:rsidRPr="00B33701">
        <w:rPr>
          <w:rFonts w:ascii="Arial" w:hAnsi="Arial" w:cs="Arial"/>
          <w:sz w:val="21"/>
          <w:szCs w:val="21"/>
        </w:rPr>
        <w:t xml:space="preserve"> on TikTok</w:t>
      </w:r>
      <w:r w:rsidR="00B1643C" w:rsidRPr="56F65C11">
        <w:rPr>
          <w:rFonts w:ascii="Arial" w:hAnsi="Arial" w:cs="Arial"/>
          <w:sz w:val="21"/>
          <w:szCs w:val="21"/>
        </w:rPr>
        <w:t xml:space="preserve"> or </w:t>
      </w:r>
      <w:r w:rsidR="00002635" w:rsidRPr="00115E29">
        <w:rPr>
          <w:rStyle w:val="eop"/>
          <w:rFonts w:ascii="Arial" w:hAnsi="Arial" w:cs="Arial"/>
          <w:sz w:val="21"/>
          <w:szCs w:val="21"/>
        </w:rPr>
        <w:t>@americanredcross on Threads</w:t>
      </w:r>
      <w:r w:rsidR="00857960" w:rsidRPr="00B33701">
        <w:rPr>
          <w:rFonts w:ascii="Arial" w:hAnsi="Arial" w:cs="Arial"/>
          <w:sz w:val="21"/>
          <w:szCs w:val="21"/>
          <w:shd w:val="clear" w:color="auto" w:fill="FFFFFF"/>
        </w:rPr>
        <w:t xml:space="preserve">. </w:t>
      </w:r>
      <w:r w:rsidR="00857960" w:rsidRPr="00B33701">
        <w:rPr>
          <w:rFonts w:ascii="Arial" w:hAnsi="Arial" w:cs="Arial"/>
          <w:sz w:val="21"/>
          <w:szCs w:val="21"/>
        </w:rPr>
        <w:t xml:space="preserve">You may also retweet or share any relevant posts from our </w:t>
      </w:r>
      <w:hyperlink r:id="rId22" w:history="1">
        <w:r w:rsidR="00857960" w:rsidRPr="00B33701">
          <w:rPr>
            <w:rStyle w:val="Hyperlink"/>
            <w:color w:val="0033CC"/>
            <w:sz w:val="21"/>
            <w:szCs w:val="21"/>
          </w:rPr>
          <w:t>national accounts</w:t>
        </w:r>
      </w:hyperlink>
      <w:r w:rsidR="00857960" w:rsidRPr="00B33701">
        <w:rPr>
          <w:rFonts w:ascii="Arial" w:hAnsi="Arial" w:cs="Arial"/>
          <w:sz w:val="21"/>
          <w:szCs w:val="21"/>
        </w:rPr>
        <w:t>.</w:t>
      </w:r>
    </w:p>
    <w:p w14:paraId="5DD22DA0" w14:textId="24509CBE" w:rsidR="162255B5" w:rsidRDefault="162255B5" w:rsidP="162255B5">
      <w:pPr>
        <w:pStyle w:val="NormalWeb"/>
        <w:spacing w:before="0" w:after="0" w:line="276" w:lineRule="auto"/>
        <w:ind w:right="-180"/>
        <w:rPr>
          <w:rFonts w:ascii="Arial" w:hAnsi="Arial" w:cs="Arial"/>
          <w:sz w:val="21"/>
          <w:szCs w:val="21"/>
        </w:rPr>
      </w:pPr>
    </w:p>
    <w:p w14:paraId="26C2605C" w14:textId="49C643CF" w:rsidR="00254BE0" w:rsidRDefault="006D76D1" w:rsidP="009360A8">
      <w:pPr>
        <w:pStyle w:val="NormalWeb"/>
        <w:spacing w:before="0" w:beforeAutospacing="0" w:after="0" w:afterAutospacing="0" w:line="276" w:lineRule="auto"/>
        <w:rPr>
          <w:rFonts w:ascii="Arial" w:hAnsi="Arial" w:cs="Arial"/>
          <w:sz w:val="22"/>
          <w:szCs w:val="22"/>
        </w:rPr>
      </w:pPr>
      <w:r>
        <w:rPr>
          <w:rFonts w:ascii="Arial" w:hAnsi="Arial" w:cs="Arial"/>
          <w:b/>
          <w:bCs/>
          <w:sz w:val="22"/>
          <w:szCs w:val="22"/>
          <w:u w:val="single"/>
        </w:rPr>
        <w:lastRenderedPageBreak/>
        <w:t>Get Prepared</w:t>
      </w:r>
      <w:r w:rsidR="009360A8" w:rsidRPr="00E00BE9">
        <w:rPr>
          <w:rFonts w:ascii="Arial" w:hAnsi="Arial" w:cs="Arial"/>
          <w:b/>
          <w:bCs/>
          <w:sz w:val="22"/>
          <w:szCs w:val="22"/>
        </w:rPr>
        <w:t>:</w:t>
      </w:r>
      <w:r w:rsidR="009360A8" w:rsidRPr="00E00BE9">
        <w:rPr>
          <w:rFonts w:ascii="Arial" w:hAnsi="Arial" w:cs="Arial"/>
          <w:sz w:val="22"/>
          <w:szCs w:val="22"/>
        </w:rPr>
        <w:t xml:space="preserve"> </w:t>
      </w:r>
    </w:p>
    <w:p w14:paraId="4D30D4BF" w14:textId="20C49121" w:rsidR="00254BE0" w:rsidRPr="006A554A" w:rsidRDefault="00254BE0" w:rsidP="56F65C11">
      <w:pPr>
        <w:numPr>
          <w:ilvl w:val="0"/>
          <w:numId w:val="27"/>
        </w:numPr>
        <w:autoSpaceDE w:val="0"/>
        <w:autoSpaceDN w:val="0"/>
        <w:adjustRightInd w:val="0"/>
        <w:spacing w:beforeLines="50" w:before="120" w:afterLines="50" w:after="120" w:line="276" w:lineRule="auto"/>
        <w:ind w:left="360" w:right="-180"/>
        <w:rPr>
          <w:rFonts w:ascii="Arial" w:eastAsia="Times New Roman" w:hAnsi="Arial" w:cs="Arial"/>
          <w:color w:val="000000" w:themeColor="text1"/>
          <w:sz w:val="21"/>
          <w:szCs w:val="21"/>
        </w:rPr>
      </w:pPr>
      <w:r w:rsidRPr="56F65C11">
        <w:rPr>
          <w:rFonts w:ascii="Arial" w:eastAsia="Times New Roman" w:hAnsi="Arial" w:cs="Arial"/>
          <w:color w:val="000000" w:themeColor="text1"/>
          <w:sz w:val="21"/>
          <w:szCs w:val="21"/>
        </w:rPr>
        <w:t xml:space="preserve">This </w:t>
      </w:r>
      <w:r w:rsidR="00681D3C" w:rsidRPr="00681D3C">
        <w:rPr>
          <w:rFonts w:ascii="Arial" w:hAnsi="Arial" w:cs="Arial"/>
          <w:sz w:val="21"/>
          <w:szCs w:val="21"/>
        </w:rPr>
        <w:t>#</w:t>
      </w:r>
      <w:r w:rsidR="00681D3C" w:rsidRPr="006A554A">
        <w:rPr>
          <w:rFonts w:ascii="Arial" w:hAnsi="Arial" w:cs="Arial"/>
          <w:color w:val="000000" w:themeColor="text1"/>
          <w:sz w:val="21"/>
          <w:szCs w:val="21"/>
        </w:rPr>
        <w:t>NationalPreparednessMonth</w:t>
      </w:r>
      <w:r w:rsidR="003E044C" w:rsidRPr="56F65C11">
        <w:rPr>
          <w:rFonts w:ascii="Arial" w:eastAsia="Times New Roman" w:hAnsi="Arial" w:cs="Arial"/>
          <w:color w:val="000000" w:themeColor="text1"/>
          <w:sz w:val="21"/>
          <w:szCs w:val="21"/>
        </w:rPr>
        <w:t>,</w:t>
      </w:r>
      <w:r w:rsidRPr="56F65C11">
        <w:rPr>
          <w:rFonts w:ascii="Arial" w:eastAsia="Times New Roman" w:hAnsi="Arial" w:cs="Arial"/>
          <w:color w:val="000000" w:themeColor="text1"/>
          <w:sz w:val="21"/>
          <w:szCs w:val="21"/>
        </w:rPr>
        <w:t xml:space="preserve"> we’re honored to support </w:t>
      </w:r>
      <w:r w:rsidR="00823CCD" w:rsidRPr="56F65C11">
        <w:rPr>
          <w:rFonts w:ascii="Arial" w:eastAsia="Times New Roman" w:hAnsi="Arial" w:cs="Arial"/>
          <w:color w:val="000000" w:themeColor="text1"/>
          <w:sz w:val="21"/>
          <w:szCs w:val="21"/>
        </w:rPr>
        <w:t xml:space="preserve">our disaster relief partner, the </w:t>
      </w:r>
      <w:r w:rsidRPr="56F65C11">
        <w:rPr>
          <w:rFonts w:ascii="Arial" w:eastAsia="Times New Roman" w:hAnsi="Arial" w:cs="Arial"/>
          <w:color w:val="000000" w:themeColor="text1"/>
          <w:sz w:val="21"/>
          <w:szCs w:val="21"/>
        </w:rPr>
        <w:t>@RedCross</w:t>
      </w:r>
      <w:r w:rsidR="635CB6E4" w:rsidRPr="56F65C11">
        <w:rPr>
          <w:rFonts w:ascii="Arial" w:eastAsia="Times New Roman" w:hAnsi="Arial" w:cs="Arial"/>
          <w:color w:val="000000" w:themeColor="text1"/>
          <w:sz w:val="21"/>
          <w:szCs w:val="21"/>
        </w:rPr>
        <w:t>,</w:t>
      </w:r>
      <w:r w:rsidRPr="56F65C11">
        <w:rPr>
          <w:rFonts w:ascii="Arial" w:eastAsia="Times New Roman" w:hAnsi="Arial" w:cs="Arial"/>
          <w:color w:val="000000" w:themeColor="text1"/>
          <w:sz w:val="21"/>
          <w:szCs w:val="21"/>
        </w:rPr>
        <w:t xml:space="preserve"> </w:t>
      </w:r>
      <w:r w:rsidR="00823CCD" w:rsidRPr="56F65C11">
        <w:rPr>
          <w:rFonts w:ascii="Arial" w:eastAsia="Times New Roman" w:hAnsi="Arial" w:cs="Arial"/>
          <w:color w:val="000000" w:themeColor="text1"/>
          <w:sz w:val="21"/>
          <w:szCs w:val="21"/>
        </w:rPr>
        <w:t>and help</w:t>
      </w:r>
      <w:r w:rsidRPr="56F65C11">
        <w:rPr>
          <w:rFonts w:ascii="Arial" w:eastAsia="Times New Roman" w:hAnsi="Arial" w:cs="Arial"/>
          <w:color w:val="000000" w:themeColor="text1"/>
          <w:sz w:val="21"/>
          <w:szCs w:val="21"/>
        </w:rPr>
        <w:t xml:space="preserve"> prepare communities for </w:t>
      </w:r>
      <w:r w:rsidR="00456443" w:rsidRPr="56F65C11">
        <w:rPr>
          <w:rFonts w:ascii="Arial" w:eastAsia="Times New Roman" w:hAnsi="Arial" w:cs="Arial"/>
          <w:color w:val="000000" w:themeColor="text1"/>
          <w:sz w:val="21"/>
          <w:szCs w:val="21"/>
        </w:rPr>
        <w:t>emergencies</w:t>
      </w:r>
      <w:r w:rsidRPr="56F65C11">
        <w:rPr>
          <w:rFonts w:ascii="Arial" w:eastAsia="Times New Roman" w:hAnsi="Arial" w:cs="Arial"/>
          <w:color w:val="000000" w:themeColor="text1"/>
          <w:sz w:val="21"/>
          <w:szCs w:val="21"/>
        </w:rPr>
        <w:t xml:space="preserve"> whenever and wherever they occur: </w:t>
      </w:r>
      <w:hyperlink r:id="rId23" w:history="1">
        <w:r w:rsidRPr="006A554A">
          <w:rPr>
            <w:rStyle w:val="Hyperlink"/>
            <w:color w:val="0033CC"/>
            <w:sz w:val="21"/>
            <w:szCs w:val="21"/>
          </w:rPr>
          <w:t>redcross.org/prepare</w:t>
        </w:r>
      </w:hyperlink>
      <w:r w:rsidRPr="006A554A">
        <w:rPr>
          <w:rFonts w:ascii="Arial" w:hAnsi="Arial" w:cs="Arial"/>
          <w:sz w:val="21"/>
          <w:szCs w:val="21"/>
          <w:shd w:val="clear" w:color="auto" w:fill="FFFFFF"/>
        </w:rPr>
        <w:t xml:space="preserve"> #BeReady</w:t>
      </w:r>
    </w:p>
    <w:p w14:paraId="655E7009" w14:textId="65BED8AB" w:rsidR="00254BE0" w:rsidRPr="006A554A" w:rsidRDefault="00254BE0" w:rsidP="56F65C11">
      <w:pPr>
        <w:numPr>
          <w:ilvl w:val="0"/>
          <w:numId w:val="27"/>
        </w:numPr>
        <w:autoSpaceDE w:val="0"/>
        <w:autoSpaceDN w:val="0"/>
        <w:adjustRightInd w:val="0"/>
        <w:spacing w:beforeLines="50" w:before="120" w:afterLines="50" w:after="120" w:line="276" w:lineRule="auto"/>
        <w:ind w:left="360" w:right="-180"/>
        <w:rPr>
          <w:rFonts w:ascii="Arial" w:eastAsia="Times New Roman" w:hAnsi="Arial" w:cs="Arial"/>
          <w:color w:val="000000" w:themeColor="text1"/>
          <w:sz w:val="21"/>
          <w:szCs w:val="21"/>
        </w:rPr>
      </w:pPr>
      <w:r w:rsidRPr="56F65C11">
        <w:rPr>
          <w:rFonts w:ascii="Arial" w:eastAsia="Times New Roman" w:hAnsi="Arial" w:cs="Arial"/>
          <w:color w:val="000000" w:themeColor="text1"/>
          <w:sz w:val="21"/>
          <w:szCs w:val="21"/>
        </w:rPr>
        <w:t xml:space="preserve">This </w:t>
      </w:r>
      <w:r w:rsidR="00681D3C" w:rsidRPr="00681D3C">
        <w:rPr>
          <w:rFonts w:ascii="Arial" w:hAnsi="Arial" w:cs="Arial"/>
          <w:sz w:val="21"/>
          <w:szCs w:val="21"/>
        </w:rPr>
        <w:t>#</w:t>
      </w:r>
      <w:r w:rsidR="00681D3C" w:rsidRPr="006A554A">
        <w:rPr>
          <w:rFonts w:ascii="Arial" w:hAnsi="Arial" w:cs="Arial"/>
          <w:color w:val="000000" w:themeColor="text1"/>
          <w:sz w:val="21"/>
          <w:szCs w:val="21"/>
        </w:rPr>
        <w:t xml:space="preserve">NationalPreparednessMonth </w:t>
      </w:r>
      <w:r w:rsidRPr="56F65C11">
        <w:rPr>
          <w:rFonts w:ascii="Arial" w:eastAsia="Times New Roman" w:hAnsi="Arial" w:cs="Arial"/>
          <w:color w:val="000000" w:themeColor="text1"/>
          <w:sz w:val="21"/>
          <w:szCs w:val="21"/>
        </w:rPr>
        <w:t>our disaster</w:t>
      </w:r>
      <w:r w:rsidR="00823CCD" w:rsidRPr="56F65C11">
        <w:rPr>
          <w:rFonts w:ascii="Arial" w:eastAsia="Times New Roman" w:hAnsi="Arial" w:cs="Arial"/>
          <w:color w:val="000000" w:themeColor="text1"/>
          <w:sz w:val="21"/>
          <w:szCs w:val="21"/>
        </w:rPr>
        <w:t xml:space="preserve"> relief</w:t>
      </w:r>
      <w:r w:rsidRPr="56F65C11">
        <w:rPr>
          <w:rFonts w:ascii="Arial" w:eastAsia="Times New Roman" w:hAnsi="Arial" w:cs="Arial"/>
          <w:color w:val="000000" w:themeColor="text1"/>
          <w:sz w:val="21"/>
          <w:szCs w:val="21"/>
        </w:rPr>
        <w:t xml:space="preserve"> partner</w:t>
      </w:r>
      <w:r w:rsidR="003E044C" w:rsidRPr="56F65C11">
        <w:rPr>
          <w:rFonts w:ascii="Arial" w:eastAsia="Times New Roman" w:hAnsi="Arial" w:cs="Arial"/>
          <w:color w:val="000000" w:themeColor="text1"/>
          <w:sz w:val="21"/>
          <w:szCs w:val="21"/>
        </w:rPr>
        <w:t xml:space="preserve">, the </w:t>
      </w:r>
      <w:r w:rsidRPr="56F65C11">
        <w:rPr>
          <w:rFonts w:ascii="Arial" w:eastAsia="Times New Roman" w:hAnsi="Arial" w:cs="Arial"/>
          <w:color w:val="000000" w:themeColor="text1"/>
          <w:sz w:val="21"/>
          <w:szCs w:val="21"/>
        </w:rPr>
        <w:t>@RedCross</w:t>
      </w:r>
      <w:r w:rsidR="003E044C" w:rsidRPr="56F65C11">
        <w:rPr>
          <w:rFonts w:ascii="Arial" w:eastAsia="Times New Roman" w:hAnsi="Arial" w:cs="Arial"/>
          <w:color w:val="000000" w:themeColor="text1"/>
          <w:sz w:val="21"/>
          <w:szCs w:val="21"/>
        </w:rPr>
        <w:t>,</w:t>
      </w:r>
      <w:r w:rsidRPr="56F65C11">
        <w:rPr>
          <w:rFonts w:ascii="Arial" w:eastAsia="Times New Roman" w:hAnsi="Arial" w:cs="Arial"/>
          <w:color w:val="000000" w:themeColor="text1"/>
          <w:sz w:val="21"/>
          <w:szCs w:val="21"/>
        </w:rPr>
        <w:t xml:space="preserve"> is asking people to take three easy steps to get ready for emergencies:</w:t>
      </w:r>
      <w:r w:rsidR="006A554A" w:rsidRPr="56F65C11">
        <w:rPr>
          <w:rFonts w:ascii="Arial" w:eastAsia="Times New Roman" w:hAnsi="Arial" w:cs="Arial"/>
          <w:color w:val="000000" w:themeColor="text1"/>
          <w:sz w:val="21"/>
          <w:szCs w:val="21"/>
        </w:rPr>
        <w:t xml:space="preserve"> </w:t>
      </w:r>
      <w:r w:rsidR="003E044C" w:rsidRPr="006A554A">
        <w:rPr>
          <w:rFonts w:ascii="Apple Color Emoji" w:eastAsia="Apple Color Emoji" w:hAnsi="Apple Color Emoji" w:cs="Apple Color Emoji"/>
        </w:rPr>
        <w:t>🎒</w:t>
      </w:r>
      <w:r w:rsidRPr="56F65C11">
        <w:rPr>
          <w:rFonts w:ascii="Arial" w:eastAsia="Times New Roman" w:hAnsi="Arial" w:cs="Arial"/>
          <w:color w:val="000000" w:themeColor="text1"/>
          <w:sz w:val="21"/>
          <w:szCs w:val="21"/>
        </w:rPr>
        <w:t xml:space="preserve"> Get a </w:t>
      </w:r>
      <w:r w:rsidR="003E044C" w:rsidRPr="56F65C11">
        <w:rPr>
          <w:rFonts w:ascii="Arial" w:eastAsia="Times New Roman" w:hAnsi="Arial" w:cs="Arial"/>
          <w:color w:val="000000" w:themeColor="text1"/>
          <w:sz w:val="21"/>
          <w:szCs w:val="21"/>
        </w:rPr>
        <w:t>k</w:t>
      </w:r>
      <w:r w:rsidRPr="56F65C11">
        <w:rPr>
          <w:rFonts w:ascii="Arial" w:eastAsia="Times New Roman" w:hAnsi="Arial" w:cs="Arial"/>
          <w:color w:val="000000" w:themeColor="text1"/>
          <w:sz w:val="21"/>
          <w:szCs w:val="21"/>
        </w:rPr>
        <w:t>it</w:t>
      </w:r>
      <w:r w:rsidR="006A554A" w:rsidRPr="56F65C11">
        <w:rPr>
          <w:rFonts w:ascii="Arial" w:eastAsia="Times New Roman" w:hAnsi="Arial" w:cs="Arial"/>
          <w:color w:val="000000" w:themeColor="text1"/>
          <w:sz w:val="21"/>
          <w:szCs w:val="21"/>
        </w:rPr>
        <w:t xml:space="preserve">, </w:t>
      </w:r>
      <w:r w:rsidR="003E044C" w:rsidRPr="56F65C11">
        <w:rPr>
          <w:rFonts w:ascii="Segoe UI Emoji" w:eastAsia="Times New Roman" w:hAnsi="Segoe UI Emoji" w:cs="Segoe UI Emoji"/>
          <w:color w:val="000000" w:themeColor="text1"/>
          <w:sz w:val="21"/>
          <w:szCs w:val="21"/>
        </w:rPr>
        <w:t>✅</w:t>
      </w:r>
      <w:r w:rsidR="003E044C" w:rsidRPr="56F65C11">
        <w:rPr>
          <w:rFonts w:ascii="Arial" w:eastAsia="Times New Roman" w:hAnsi="Arial" w:cs="Arial"/>
          <w:color w:val="000000" w:themeColor="text1"/>
          <w:sz w:val="21"/>
          <w:szCs w:val="21"/>
        </w:rPr>
        <w:t xml:space="preserve"> </w:t>
      </w:r>
      <w:r w:rsidRPr="56F65C11">
        <w:rPr>
          <w:rFonts w:ascii="Arial" w:eastAsia="Times New Roman" w:hAnsi="Arial" w:cs="Arial"/>
          <w:color w:val="000000" w:themeColor="text1"/>
          <w:sz w:val="21"/>
          <w:szCs w:val="21"/>
        </w:rPr>
        <w:t xml:space="preserve">Make a </w:t>
      </w:r>
      <w:r w:rsidR="003E044C" w:rsidRPr="56F65C11">
        <w:rPr>
          <w:rFonts w:ascii="Arial" w:eastAsia="Times New Roman" w:hAnsi="Arial" w:cs="Arial"/>
          <w:color w:val="000000" w:themeColor="text1"/>
          <w:sz w:val="21"/>
          <w:szCs w:val="21"/>
        </w:rPr>
        <w:t>p</w:t>
      </w:r>
      <w:r w:rsidRPr="56F65C11">
        <w:rPr>
          <w:rFonts w:ascii="Arial" w:eastAsia="Times New Roman" w:hAnsi="Arial" w:cs="Arial"/>
          <w:color w:val="000000" w:themeColor="text1"/>
          <w:sz w:val="21"/>
          <w:szCs w:val="21"/>
        </w:rPr>
        <w:t>lan</w:t>
      </w:r>
      <w:r w:rsidR="006A554A" w:rsidRPr="56F65C11">
        <w:rPr>
          <w:rFonts w:ascii="Arial" w:eastAsia="Times New Roman" w:hAnsi="Arial" w:cs="Arial"/>
          <w:color w:val="000000" w:themeColor="text1"/>
          <w:sz w:val="21"/>
          <w:szCs w:val="21"/>
        </w:rPr>
        <w:t xml:space="preserve">, </w:t>
      </w:r>
      <w:r w:rsidR="003E044C" w:rsidRPr="006A554A">
        <w:rPr>
          <w:rFonts w:ascii="Apple Color Emoji" w:eastAsia="Apple Color Emoji" w:hAnsi="Apple Color Emoji" w:cs="Apple Color Emoji"/>
        </w:rPr>
        <w:t>📲</w:t>
      </w:r>
      <w:r w:rsidR="003E044C" w:rsidRPr="56F65C11">
        <w:rPr>
          <w:rFonts w:ascii="Arial" w:eastAsia="Times New Roman" w:hAnsi="Arial" w:cs="Arial"/>
          <w:color w:val="000000" w:themeColor="text1"/>
          <w:sz w:val="21"/>
          <w:szCs w:val="21"/>
        </w:rPr>
        <w:t xml:space="preserve"> </w:t>
      </w:r>
      <w:r w:rsidRPr="56F65C11">
        <w:rPr>
          <w:rFonts w:ascii="Arial" w:eastAsia="Times New Roman" w:hAnsi="Arial" w:cs="Arial"/>
          <w:color w:val="000000" w:themeColor="text1"/>
          <w:sz w:val="21"/>
          <w:szCs w:val="21"/>
        </w:rPr>
        <w:t xml:space="preserve">Be </w:t>
      </w:r>
      <w:r w:rsidR="003E044C" w:rsidRPr="56F65C11">
        <w:rPr>
          <w:rFonts w:ascii="Arial" w:eastAsia="Times New Roman" w:hAnsi="Arial" w:cs="Arial"/>
          <w:color w:val="000000" w:themeColor="text1"/>
          <w:sz w:val="21"/>
          <w:szCs w:val="21"/>
        </w:rPr>
        <w:t>i</w:t>
      </w:r>
      <w:r w:rsidRPr="56F65C11">
        <w:rPr>
          <w:rFonts w:ascii="Arial" w:eastAsia="Times New Roman" w:hAnsi="Arial" w:cs="Arial"/>
          <w:color w:val="000000" w:themeColor="text1"/>
          <w:sz w:val="21"/>
          <w:szCs w:val="21"/>
        </w:rPr>
        <w:t>nformed</w:t>
      </w:r>
      <w:r w:rsidR="006A554A" w:rsidRPr="56F65C11">
        <w:rPr>
          <w:rFonts w:ascii="Arial" w:eastAsia="Times New Roman" w:hAnsi="Arial" w:cs="Arial"/>
          <w:color w:val="000000" w:themeColor="text1"/>
          <w:sz w:val="21"/>
          <w:szCs w:val="21"/>
        </w:rPr>
        <w:t xml:space="preserve">. </w:t>
      </w:r>
      <w:r w:rsidR="003E044C" w:rsidRPr="006A554A">
        <w:rPr>
          <w:rFonts w:ascii="Arial" w:hAnsi="Arial" w:cs="Arial"/>
          <w:sz w:val="21"/>
          <w:szCs w:val="21"/>
        </w:rPr>
        <w:t xml:space="preserve">Learn more: </w:t>
      </w:r>
      <w:hyperlink r:id="rId24" w:history="1">
        <w:r w:rsidRPr="006A554A">
          <w:rPr>
            <w:rStyle w:val="Hyperlink"/>
            <w:color w:val="0033CC"/>
            <w:sz w:val="21"/>
            <w:szCs w:val="21"/>
          </w:rPr>
          <w:t>redcross.org/prepare</w:t>
        </w:r>
      </w:hyperlink>
      <w:r w:rsidRPr="006A554A">
        <w:rPr>
          <w:rFonts w:ascii="Arial" w:eastAsia="Times New Roman" w:hAnsi="Arial" w:cs="Arial"/>
          <w:sz w:val="21"/>
          <w:szCs w:val="21"/>
        </w:rPr>
        <w:t xml:space="preserve"> </w:t>
      </w:r>
      <w:r w:rsidRPr="006A554A">
        <w:rPr>
          <w:rFonts w:ascii="Arial" w:hAnsi="Arial" w:cs="Arial"/>
          <w:sz w:val="21"/>
          <w:szCs w:val="21"/>
          <w:shd w:val="clear" w:color="auto" w:fill="FFFFFF"/>
        </w:rPr>
        <w:t>#BeReady</w:t>
      </w:r>
    </w:p>
    <w:p w14:paraId="72FD0280" w14:textId="193FDBB2" w:rsidR="00254BE0" w:rsidRPr="006A554A" w:rsidRDefault="00823CCD" w:rsidP="162255B5">
      <w:pPr>
        <w:numPr>
          <w:ilvl w:val="0"/>
          <w:numId w:val="27"/>
        </w:numPr>
        <w:autoSpaceDE w:val="0"/>
        <w:autoSpaceDN w:val="0"/>
        <w:adjustRightInd w:val="0"/>
        <w:spacing w:beforeLines="50" w:before="120" w:afterLines="50" w:after="120" w:line="276" w:lineRule="auto"/>
        <w:ind w:left="360" w:right="-180"/>
        <w:rPr>
          <w:rFonts w:ascii="Arial" w:eastAsia="Times New Roman" w:hAnsi="Arial" w:cs="Arial"/>
          <w:color w:val="000000" w:themeColor="text1"/>
          <w:sz w:val="21"/>
          <w:szCs w:val="21"/>
        </w:rPr>
      </w:pPr>
      <w:r w:rsidRPr="162255B5">
        <w:rPr>
          <w:rFonts w:ascii="Arial" w:hAnsi="Arial" w:cs="Arial"/>
          <w:color w:val="000000" w:themeColor="text1"/>
          <w:sz w:val="21"/>
          <w:szCs w:val="21"/>
        </w:rPr>
        <w:t>After a summer of extreme weather</w:t>
      </w:r>
      <w:r w:rsidR="5EC4B475" w:rsidRPr="162255B5">
        <w:rPr>
          <w:rFonts w:ascii="Arial" w:hAnsi="Arial" w:cs="Arial"/>
          <w:color w:val="000000" w:themeColor="text1"/>
          <w:sz w:val="21"/>
          <w:szCs w:val="21"/>
        </w:rPr>
        <w:t>,</w:t>
      </w:r>
      <w:r w:rsidRPr="162255B5">
        <w:rPr>
          <w:rFonts w:ascii="Arial" w:hAnsi="Arial" w:cs="Arial"/>
          <w:color w:val="000000" w:themeColor="text1"/>
          <w:sz w:val="21"/>
          <w:szCs w:val="21"/>
        </w:rPr>
        <w:t xml:space="preserve"> we’re approaching the peak of what could be an active hurricane season. </w:t>
      </w:r>
      <w:r w:rsidR="001F1B5C" w:rsidRPr="162255B5">
        <w:rPr>
          <w:rFonts w:ascii="Arial" w:eastAsia="Times New Roman" w:hAnsi="Arial" w:cs="Arial"/>
          <w:color w:val="000000" w:themeColor="text1"/>
          <w:sz w:val="21"/>
          <w:szCs w:val="21"/>
        </w:rPr>
        <w:t xml:space="preserve">This </w:t>
      </w:r>
      <w:r w:rsidR="00681D3C" w:rsidRPr="00681D3C">
        <w:rPr>
          <w:rFonts w:ascii="Arial" w:hAnsi="Arial" w:cs="Arial"/>
          <w:sz w:val="21"/>
          <w:szCs w:val="21"/>
        </w:rPr>
        <w:t>#</w:t>
      </w:r>
      <w:r w:rsidR="00681D3C" w:rsidRPr="006A554A">
        <w:rPr>
          <w:rFonts w:ascii="Arial" w:hAnsi="Arial" w:cs="Arial"/>
          <w:color w:val="000000" w:themeColor="text1"/>
          <w:sz w:val="21"/>
          <w:szCs w:val="21"/>
        </w:rPr>
        <w:t>NationalPreparednessMonth</w:t>
      </w:r>
      <w:r w:rsidR="001F1B5C" w:rsidRPr="162255B5">
        <w:rPr>
          <w:rFonts w:ascii="Arial" w:eastAsia="Times New Roman" w:hAnsi="Arial" w:cs="Arial"/>
          <w:color w:val="000000" w:themeColor="text1"/>
          <w:sz w:val="21"/>
          <w:szCs w:val="21"/>
        </w:rPr>
        <w:t xml:space="preserve">, </w:t>
      </w:r>
      <w:r w:rsidR="00254BE0" w:rsidRPr="006A554A">
        <w:rPr>
          <w:rFonts w:ascii="Arial" w:hAnsi="Arial" w:cs="Arial"/>
          <w:color w:val="000000"/>
          <w:sz w:val="21"/>
          <w:szCs w:val="21"/>
        </w:rPr>
        <w:t xml:space="preserve">prepare your family </w:t>
      </w:r>
      <w:r w:rsidR="003E044C" w:rsidRPr="006A554A">
        <w:rPr>
          <w:rFonts w:ascii="Arial" w:hAnsi="Arial" w:cs="Arial"/>
          <w:color w:val="000000"/>
          <w:sz w:val="21"/>
          <w:szCs w:val="21"/>
        </w:rPr>
        <w:t xml:space="preserve">for emergencies </w:t>
      </w:r>
      <w:r w:rsidR="00254BE0" w:rsidRPr="006A554A">
        <w:rPr>
          <w:rFonts w:ascii="Arial" w:hAnsi="Arial" w:cs="Arial"/>
          <w:color w:val="000000"/>
          <w:sz w:val="21"/>
          <w:szCs w:val="21"/>
        </w:rPr>
        <w:t xml:space="preserve">with these tips from </w:t>
      </w:r>
      <w:r w:rsidR="003E044C" w:rsidRPr="006A554A">
        <w:rPr>
          <w:rFonts w:ascii="Arial" w:hAnsi="Arial" w:cs="Arial"/>
          <w:color w:val="000000"/>
          <w:sz w:val="21"/>
          <w:szCs w:val="21"/>
        </w:rPr>
        <w:t xml:space="preserve">the </w:t>
      </w:r>
      <w:r w:rsidR="00254BE0" w:rsidRPr="006A554A">
        <w:rPr>
          <w:rFonts w:ascii="Arial" w:hAnsi="Arial" w:cs="Arial"/>
          <w:color w:val="000000"/>
          <w:sz w:val="21"/>
          <w:szCs w:val="21"/>
        </w:rPr>
        <w:t>@RedCross:</w:t>
      </w:r>
      <w:r w:rsidR="00254BE0" w:rsidRPr="006A554A">
        <w:rPr>
          <w:rFonts w:ascii="Arial" w:hAnsi="Arial" w:cs="Arial"/>
          <w:sz w:val="21"/>
          <w:szCs w:val="21"/>
        </w:rPr>
        <w:t xml:space="preserve"> </w:t>
      </w:r>
      <w:hyperlink r:id="rId25" w:history="1">
        <w:r w:rsidR="00254BE0" w:rsidRPr="006A554A">
          <w:rPr>
            <w:rStyle w:val="Hyperlink"/>
            <w:color w:val="0033CC"/>
            <w:sz w:val="21"/>
            <w:szCs w:val="21"/>
          </w:rPr>
          <w:t>redcross.org/prepare</w:t>
        </w:r>
      </w:hyperlink>
      <w:r w:rsidR="00254BE0" w:rsidRPr="006A554A">
        <w:rPr>
          <w:rStyle w:val="Hyperlink"/>
          <w:color w:val="0033CC"/>
          <w:sz w:val="21"/>
          <w:szCs w:val="21"/>
          <w:u w:val="none"/>
        </w:rPr>
        <w:t xml:space="preserve"> </w:t>
      </w:r>
      <w:r w:rsidR="00254BE0" w:rsidRPr="006A554A">
        <w:rPr>
          <w:rFonts w:ascii="Arial" w:hAnsi="Arial" w:cs="Arial"/>
          <w:sz w:val="21"/>
          <w:szCs w:val="21"/>
          <w:shd w:val="clear" w:color="auto" w:fill="FFFFFF"/>
        </w:rPr>
        <w:t>#BeReady</w:t>
      </w:r>
    </w:p>
    <w:p w14:paraId="6F55E4A7" w14:textId="13FD728E" w:rsidR="00254BE0" w:rsidRPr="006A554A" w:rsidRDefault="00254BE0" w:rsidP="162255B5">
      <w:pPr>
        <w:pStyle w:val="ListParagraph"/>
        <w:numPr>
          <w:ilvl w:val="0"/>
          <w:numId w:val="27"/>
        </w:numPr>
        <w:autoSpaceDE w:val="0"/>
        <w:autoSpaceDN w:val="0"/>
        <w:adjustRightInd w:val="0"/>
        <w:spacing w:beforeLines="50" w:before="120" w:afterLines="50" w:after="120" w:line="276" w:lineRule="auto"/>
        <w:ind w:left="360" w:right="-180"/>
        <w:rPr>
          <w:rFonts w:ascii="Calibri" w:hAnsi="Calibri"/>
          <w:b/>
          <w:bCs/>
          <w:color w:val="000000" w:themeColor="text1"/>
          <w:sz w:val="22"/>
          <w:szCs w:val="22"/>
        </w:rPr>
      </w:pPr>
      <w:r w:rsidRPr="006A554A">
        <w:rPr>
          <w:rFonts w:ascii="Arial" w:hAnsi="Arial" w:cs="Arial"/>
          <w:sz w:val="21"/>
          <w:szCs w:val="21"/>
        </w:rPr>
        <w:t>Disasters can happen anywhere, anytime</w:t>
      </w:r>
      <w:r w:rsidR="38319485" w:rsidRPr="006A554A">
        <w:rPr>
          <w:rFonts w:ascii="Arial" w:hAnsi="Arial" w:cs="Arial"/>
          <w:sz w:val="21"/>
          <w:szCs w:val="21"/>
        </w:rPr>
        <w:t xml:space="preserve"> </w:t>
      </w:r>
      <w:r w:rsidR="38319485" w:rsidRPr="56F65C11">
        <w:rPr>
          <w:rFonts w:ascii="Arial" w:hAnsi="Arial" w:cs="Arial"/>
          <w:sz w:val="21"/>
          <w:szCs w:val="21"/>
        </w:rPr>
        <w:t xml:space="preserve">— and they are becoming more frequent and intense due to the climate crisis. </w:t>
      </w:r>
      <w:r w:rsidR="003E044C" w:rsidRPr="00681D3C">
        <w:rPr>
          <w:rFonts w:ascii="Arial" w:hAnsi="Arial" w:cs="Arial"/>
          <w:sz w:val="21"/>
          <w:szCs w:val="21"/>
        </w:rPr>
        <w:t>#</w:t>
      </w:r>
      <w:r w:rsidRPr="006A554A">
        <w:rPr>
          <w:rFonts w:ascii="Arial" w:hAnsi="Arial" w:cs="Arial"/>
          <w:color w:val="000000" w:themeColor="text1"/>
          <w:sz w:val="21"/>
          <w:szCs w:val="21"/>
        </w:rPr>
        <w:t xml:space="preserve">NationalPreparednessMonth is the time to get prepared! </w:t>
      </w:r>
      <w:r w:rsidR="005F4E4D" w:rsidRPr="006A554A">
        <w:rPr>
          <w:rFonts w:ascii="Arial" w:hAnsi="Arial" w:cs="Arial"/>
          <w:color w:val="000000" w:themeColor="text1"/>
          <w:sz w:val="21"/>
          <w:szCs w:val="21"/>
        </w:rPr>
        <w:t xml:space="preserve">Our disaster </w:t>
      </w:r>
      <w:r w:rsidR="00823CCD" w:rsidRPr="56F65C11">
        <w:rPr>
          <w:rFonts w:ascii="Arial" w:hAnsi="Arial" w:cs="Arial"/>
          <w:color w:val="000000" w:themeColor="text1"/>
          <w:sz w:val="21"/>
          <w:szCs w:val="21"/>
        </w:rPr>
        <w:t xml:space="preserve">relief </w:t>
      </w:r>
      <w:r w:rsidR="005F4E4D" w:rsidRPr="006A554A">
        <w:rPr>
          <w:rFonts w:ascii="Arial" w:hAnsi="Arial" w:cs="Arial"/>
          <w:color w:val="000000" w:themeColor="text1"/>
          <w:sz w:val="21"/>
          <w:szCs w:val="21"/>
        </w:rPr>
        <w:t>partner</w:t>
      </w:r>
      <w:r w:rsidR="003E044C" w:rsidRPr="006A554A">
        <w:rPr>
          <w:rFonts w:ascii="Arial" w:hAnsi="Arial" w:cs="Arial"/>
          <w:color w:val="000000" w:themeColor="text1"/>
          <w:sz w:val="21"/>
          <w:szCs w:val="21"/>
        </w:rPr>
        <w:t>, the</w:t>
      </w:r>
      <w:r w:rsidR="005F4E4D" w:rsidRPr="006A554A">
        <w:rPr>
          <w:rFonts w:ascii="Arial" w:hAnsi="Arial" w:cs="Arial"/>
          <w:color w:val="000000" w:themeColor="text1"/>
          <w:sz w:val="21"/>
          <w:szCs w:val="21"/>
        </w:rPr>
        <w:t xml:space="preserve"> </w:t>
      </w:r>
      <w:r w:rsidR="005F4E4D" w:rsidRPr="162255B5">
        <w:rPr>
          <w:rFonts w:ascii="Arial" w:eastAsia="Times New Roman" w:hAnsi="Arial" w:cs="Arial"/>
          <w:color w:val="000000" w:themeColor="text1"/>
          <w:sz w:val="21"/>
          <w:szCs w:val="21"/>
        </w:rPr>
        <w:t>@RedCross</w:t>
      </w:r>
      <w:r w:rsidR="003E044C" w:rsidRPr="162255B5">
        <w:rPr>
          <w:rFonts w:ascii="Arial" w:eastAsia="Times New Roman" w:hAnsi="Arial" w:cs="Arial"/>
          <w:color w:val="000000" w:themeColor="text1"/>
          <w:sz w:val="21"/>
          <w:szCs w:val="21"/>
        </w:rPr>
        <w:t>,</w:t>
      </w:r>
      <w:r w:rsidR="005F4E4D" w:rsidRPr="162255B5">
        <w:rPr>
          <w:rFonts w:ascii="Arial" w:eastAsia="Times New Roman" w:hAnsi="Arial" w:cs="Arial"/>
          <w:color w:val="000000" w:themeColor="text1"/>
          <w:sz w:val="21"/>
          <w:szCs w:val="21"/>
        </w:rPr>
        <w:t xml:space="preserve"> can show you how: </w:t>
      </w:r>
      <w:hyperlink r:id="rId26" w:history="1">
        <w:r w:rsidRPr="006A554A">
          <w:rPr>
            <w:rStyle w:val="Hyperlink"/>
            <w:color w:val="0033CC"/>
            <w:sz w:val="21"/>
            <w:szCs w:val="21"/>
          </w:rPr>
          <w:t>redcross.org/prepare</w:t>
        </w:r>
      </w:hyperlink>
      <w:r w:rsidRPr="006A554A">
        <w:rPr>
          <w:rFonts w:ascii="Arial" w:hAnsi="Arial" w:cs="Arial"/>
          <w:color w:val="000000" w:themeColor="text1"/>
          <w:sz w:val="21"/>
          <w:szCs w:val="21"/>
        </w:rPr>
        <w:t xml:space="preserve">. </w:t>
      </w:r>
      <w:r w:rsidRPr="006A554A">
        <w:rPr>
          <w:rFonts w:ascii="Arial" w:hAnsi="Arial" w:cs="Arial"/>
          <w:sz w:val="21"/>
          <w:szCs w:val="21"/>
          <w:shd w:val="clear" w:color="auto" w:fill="FFFFFF"/>
        </w:rPr>
        <w:t>#BeReady</w:t>
      </w:r>
    </w:p>
    <w:p w14:paraId="4D31DA1F" w14:textId="2ACD0398" w:rsidR="00254BE0" w:rsidRPr="006A554A" w:rsidRDefault="00254BE0" w:rsidP="006D278A">
      <w:pPr>
        <w:numPr>
          <w:ilvl w:val="0"/>
          <w:numId w:val="27"/>
        </w:numPr>
        <w:autoSpaceDE w:val="0"/>
        <w:autoSpaceDN w:val="0"/>
        <w:adjustRightInd w:val="0"/>
        <w:spacing w:beforeLines="50" w:before="120" w:afterLines="50" w:after="120" w:line="276" w:lineRule="auto"/>
        <w:ind w:left="360" w:right="-180"/>
        <w:rPr>
          <w:rFonts w:ascii="Arial" w:eastAsia="Times New Roman" w:hAnsi="Arial" w:cs="Arial"/>
          <w:bCs/>
          <w:color w:val="000000" w:themeColor="text1"/>
          <w:sz w:val="21"/>
          <w:szCs w:val="21"/>
        </w:rPr>
      </w:pPr>
      <w:r w:rsidRPr="006A554A">
        <w:rPr>
          <w:rFonts w:ascii="Arial" w:eastAsia="Times New Roman" w:hAnsi="Arial" w:cs="Arial"/>
          <w:bCs/>
          <w:color w:val="000000" w:themeColor="text1"/>
          <w:sz w:val="21"/>
          <w:szCs w:val="21"/>
        </w:rPr>
        <w:t xml:space="preserve">Did you know </w:t>
      </w:r>
      <w:r w:rsidR="003E044C" w:rsidRPr="006A554A">
        <w:rPr>
          <w:rFonts w:ascii="Arial" w:eastAsia="Times New Roman" w:hAnsi="Arial" w:cs="Arial"/>
          <w:bCs/>
          <w:color w:val="000000" w:themeColor="text1"/>
          <w:sz w:val="21"/>
          <w:szCs w:val="21"/>
        </w:rPr>
        <w:t>the</w:t>
      </w:r>
      <w:r w:rsidR="005F4E4D" w:rsidRPr="006A554A">
        <w:rPr>
          <w:rFonts w:ascii="Arial" w:eastAsia="Times New Roman" w:hAnsi="Arial" w:cs="Arial"/>
          <w:bCs/>
          <w:color w:val="000000" w:themeColor="text1"/>
          <w:sz w:val="21"/>
          <w:szCs w:val="21"/>
        </w:rPr>
        <w:t xml:space="preserve"> </w:t>
      </w:r>
      <w:r w:rsidRPr="006A554A">
        <w:rPr>
          <w:rFonts w:ascii="Arial" w:eastAsia="Times New Roman" w:hAnsi="Arial" w:cs="Arial"/>
          <w:bCs/>
          <w:color w:val="000000" w:themeColor="text1"/>
          <w:sz w:val="21"/>
          <w:szCs w:val="21"/>
        </w:rPr>
        <w:t>@RedCross responds to a disaster every 8 min</w:t>
      </w:r>
      <w:r w:rsidR="003E044C" w:rsidRPr="006A554A">
        <w:rPr>
          <w:rFonts w:ascii="Arial" w:eastAsia="Times New Roman" w:hAnsi="Arial" w:cs="Arial"/>
          <w:bCs/>
          <w:color w:val="000000" w:themeColor="text1"/>
          <w:sz w:val="21"/>
          <w:szCs w:val="21"/>
        </w:rPr>
        <w:t>utes</w:t>
      </w:r>
      <w:r w:rsidRPr="006A554A">
        <w:rPr>
          <w:rFonts w:ascii="Arial" w:eastAsia="Times New Roman" w:hAnsi="Arial" w:cs="Arial"/>
          <w:bCs/>
          <w:color w:val="000000" w:themeColor="text1"/>
          <w:sz w:val="21"/>
          <w:szCs w:val="21"/>
        </w:rPr>
        <w:t xml:space="preserve">? </w:t>
      </w:r>
      <w:r w:rsidR="003E044C" w:rsidRPr="006A554A">
        <w:rPr>
          <w:rFonts w:ascii="Arial" w:eastAsia="Times New Roman" w:hAnsi="Arial" w:cs="Arial"/>
          <w:bCs/>
          <w:color w:val="000000" w:themeColor="text1"/>
          <w:sz w:val="21"/>
          <w:szCs w:val="21"/>
        </w:rPr>
        <w:t xml:space="preserve">Emergencies can happen anytime, anywhere. Make sure you’re prepared by taking these steps now. </w:t>
      </w:r>
      <w:r w:rsidR="003E044C" w:rsidRPr="006A554A">
        <w:rPr>
          <w:rFonts w:ascii="Segoe UI Emoji" w:eastAsia="Times New Roman" w:hAnsi="Segoe UI Emoji" w:cs="Segoe UI Emoji"/>
          <w:bCs/>
          <w:color w:val="000000" w:themeColor="text1"/>
          <w:sz w:val="21"/>
          <w:szCs w:val="21"/>
        </w:rPr>
        <w:t>➡️</w:t>
      </w:r>
      <w:r w:rsidRPr="006A554A">
        <w:rPr>
          <w:rFonts w:ascii="Arial" w:eastAsia="Times New Roman" w:hAnsi="Arial" w:cs="Arial"/>
          <w:bCs/>
          <w:color w:val="000000" w:themeColor="text1"/>
          <w:sz w:val="21"/>
          <w:szCs w:val="21"/>
        </w:rPr>
        <w:t xml:space="preserve"> </w:t>
      </w:r>
      <w:hyperlink r:id="rId27" w:history="1">
        <w:r w:rsidRPr="006A554A">
          <w:rPr>
            <w:rStyle w:val="Hyperlink"/>
            <w:color w:val="0033CC"/>
            <w:sz w:val="21"/>
            <w:szCs w:val="21"/>
          </w:rPr>
          <w:t>redcross.org/prepare</w:t>
        </w:r>
      </w:hyperlink>
      <w:r w:rsidRPr="006A554A">
        <w:rPr>
          <w:rFonts w:ascii="Arial" w:eastAsia="Times New Roman" w:hAnsi="Arial" w:cs="Arial"/>
          <w:bCs/>
          <w:color w:val="000000" w:themeColor="text1"/>
          <w:sz w:val="21"/>
          <w:szCs w:val="21"/>
        </w:rPr>
        <w:t xml:space="preserve"> </w:t>
      </w:r>
      <w:r w:rsidRPr="006A554A">
        <w:rPr>
          <w:rFonts w:ascii="Arial" w:hAnsi="Arial" w:cs="Arial"/>
          <w:sz w:val="21"/>
          <w:szCs w:val="21"/>
          <w:shd w:val="clear" w:color="auto" w:fill="FFFFFF"/>
        </w:rPr>
        <w:t>#BeReady</w:t>
      </w:r>
    </w:p>
    <w:p w14:paraId="0C89B00E" w14:textId="0C5EE739" w:rsidR="00254BE0" w:rsidRPr="006A554A" w:rsidRDefault="001F1B5C" w:rsidP="006D278A">
      <w:pPr>
        <w:numPr>
          <w:ilvl w:val="0"/>
          <w:numId w:val="27"/>
        </w:numPr>
        <w:autoSpaceDE w:val="0"/>
        <w:autoSpaceDN w:val="0"/>
        <w:adjustRightInd w:val="0"/>
        <w:spacing w:beforeLines="50" w:before="120" w:afterLines="50" w:after="120" w:line="276" w:lineRule="auto"/>
        <w:ind w:left="360" w:right="-180"/>
        <w:rPr>
          <w:rFonts w:ascii="Arial" w:eastAsia="Times New Roman" w:hAnsi="Arial" w:cs="Arial"/>
          <w:bCs/>
          <w:color w:val="000000" w:themeColor="text1"/>
          <w:sz w:val="21"/>
          <w:szCs w:val="21"/>
        </w:rPr>
      </w:pPr>
      <w:r w:rsidRPr="006A554A">
        <w:rPr>
          <w:rFonts w:ascii="Arial" w:eastAsia="Times New Roman" w:hAnsi="Arial" w:cs="Arial"/>
          <w:bCs/>
          <w:color w:val="000000" w:themeColor="text1"/>
          <w:sz w:val="21"/>
          <w:szCs w:val="21"/>
        </w:rPr>
        <w:t xml:space="preserve">It’s </w:t>
      </w:r>
      <w:r w:rsidR="00681D3C" w:rsidRPr="00681D3C">
        <w:rPr>
          <w:rFonts w:ascii="Arial" w:hAnsi="Arial" w:cs="Arial"/>
          <w:sz w:val="21"/>
          <w:szCs w:val="21"/>
        </w:rPr>
        <w:t>#</w:t>
      </w:r>
      <w:r w:rsidR="00681D3C" w:rsidRPr="006A554A">
        <w:rPr>
          <w:rFonts w:ascii="Arial" w:hAnsi="Arial" w:cs="Arial"/>
          <w:color w:val="000000" w:themeColor="text1"/>
          <w:sz w:val="21"/>
          <w:szCs w:val="21"/>
        </w:rPr>
        <w:t>NationalPreparednessMonth</w:t>
      </w:r>
      <w:r w:rsidRPr="006A554A">
        <w:rPr>
          <w:rFonts w:ascii="Arial" w:eastAsia="Times New Roman" w:hAnsi="Arial" w:cs="Arial"/>
          <w:bCs/>
          <w:color w:val="000000" w:themeColor="text1"/>
          <w:sz w:val="21"/>
          <w:szCs w:val="21"/>
        </w:rPr>
        <w:t xml:space="preserve">! </w:t>
      </w:r>
      <w:r w:rsidR="003E044C" w:rsidRPr="006A554A">
        <w:rPr>
          <w:rFonts w:ascii="Arial" w:eastAsia="Times New Roman" w:hAnsi="Arial" w:cs="Arial"/>
          <w:bCs/>
          <w:color w:val="000000" w:themeColor="text1"/>
          <w:sz w:val="21"/>
          <w:szCs w:val="21"/>
        </w:rPr>
        <w:t>The</w:t>
      </w:r>
      <w:r w:rsidR="00254BE0" w:rsidRPr="006A554A">
        <w:rPr>
          <w:rFonts w:ascii="Arial" w:eastAsia="Times New Roman" w:hAnsi="Arial" w:cs="Arial"/>
          <w:bCs/>
          <w:color w:val="000000" w:themeColor="text1"/>
          <w:sz w:val="21"/>
          <w:szCs w:val="21"/>
        </w:rPr>
        <w:t xml:space="preserve"> @RedCross has free apps to help your family </w:t>
      </w:r>
      <w:r w:rsidR="006D278A">
        <w:rPr>
          <w:rFonts w:ascii="Arial" w:eastAsia="Times New Roman" w:hAnsi="Arial" w:cs="Arial"/>
          <w:bCs/>
          <w:color w:val="000000" w:themeColor="text1"/>
          <w:sz w:val="21"/>
          <w:szCs w:val="21"/>
        </w:rPr>
        <w:t xml:space="preserve">be informed and </w:t>
      </w:r>
      <w:r w:rsidR="00254BE0" w:rsidRPr="006A554A">
        <w:rPr>
          <w:rFonts w:ascii="Arial" w:eastAsia="Times New Roman" w:hAnsi="Arial" w:cs="Arial"/>
          <w:bCs/>
          <w:color w:val="000000" w:themeColor="text1"/>
          <w:sz w:val="21"/>
          <w:szCs w:val="21"/>
        </w:rPr>
        <w:t xml:space="preserve">get prepared if disaster strikes. </w:t>
      </w:r>
      <w:r w:rsidR="003E044C" w:rsidRPr="006A554A">
        <w:rPr>
          <w:rFonts w:ascii="Arial" w:eastAsia="Times New Roman" w:hAnsi="Arial" w:cs="Arial"/>
          <w:bCs/>
          <w:color w:val="000000" w:themeColor="text1"/>
          <w:sz w:val="21"/>
          <w:szCs w:val="21"/>
        </w:rPr>
        <w:t>Tap here to read how they can help you</w:t>
      </w:r>
      <w:r w:rsidR="00254BE0" w:rsidRPr="006A554A">
        <w:rPr>
          <w:rFonts w:ascii="Arial" w:eastAsia="Times New Roman" w:hAnsi="Arial" w:cs="Arial"/>
          <w:bCs/>
          <w:color w:val="000000" w:themeColor="text1"/>
          <w:sz w:val="21"/>
          <w:szCs w:val="21"/>
        </w:rPr>
        <w:t xml:space="preserve">: </w:t>
      </w:r>
      <w:hyperlink r:id="rId28" w:history="1">
        <w:r w:rsidR="00254BE0" w:rsidRPr="006A554A">
          <w:rPr>
            <w:rStyle w:val="Hyperlink"/>
            <w:rFonts w:eastAsia="Times New Roman"/>
            <w:color w:val="0033CC"/>
            <w:sz w:val="21"/>
            <w:szCs w:val="21"/>
          </w:rPr>
          <w:t>http://rdcrss.org/apps</w:t>
        </w:r>
      </w:hyperlink>
      <w:r w:rsidR="00254BE0" w:rsidRPr="006A554A">
        <w:rPr>
          <w:rFonts w:ascii="Arial" w:eastAsia="Times New Roman" w:hAnsi="Arial" w:cs="Arial"/>
          <w:bCs/>
          <w:color w:val="000000" w:themeColor="text1"/>
          <w:sz w:val="21"/>
          <w:szCs w:val="21"/>
        </w:rPr>
        <w:t xml:space="preserve"> </w:t>
      </w:r>
      <w:r w:rsidR="00254BE0" w:rsidRPr="006A554A">
        <w:rPr>
          <w:rFonts w:ascii="Arial" w:hAnsi="Arial" w:cs="Arial"/>
          <w:sz w:val="21"/>
          <w:szCs w:val="21"/>
          <w:shd w:val="clear" w:color="auto" w:fill="FFFFFF"/>
        </w:rPr>
        <w:t>#BeReady</w:t>
      </w:r>
    </w:p>
    <w:p w14:paraId="7FABD03B" w14:textId="60F4DC9B" w:rsidR="00254BE0" w:rsidRPr="006A554A" w:rsidRDefault="006A554A" w:rsidP="006D278A">
      <w:pPr>
        <w:pStyle w:val="NormalWeb"/>
        <w:numPr>
          <w:ilvl w:val="0"/>
          <w:numId w:val="27"/>
        </w:numPr>
        <w:spacing w:beforeLines="50" w:before="120" w:beforeAutospacing="0" w:afterLines="50" w:after="120" w:afterAutospacing="0" w:line="276" w:lineRule="auto"/>
        <w:ind w:left="360" w:right="-180"/>
        <w:rPr>
          <w:rFonts w:ascii="Arial" w:hAnsi="Arial" w:cs="Arial"/>
          <w:color w:val="000000"/>
          <w:sz w:val="21"/>
          <w:szCs w:val="21"/>
        </w:rPr>
      </w:pPr>
      <w:r w:rsidRPr="006A554A">
        <w:rPr>
          <w:rFonts w:ascii="Arial" w:hAnsi="Arial" w:cs="Arial"/>
          <w:sz w:val="21"/>
          <w:szCs w:val="21"/>
        </w:rPr>
        <w:t>Disasters can happen at a moment’s notice. Make sure you create an emergency plan that addresses your needs with these tips from the @RedCross</w:t>
      </w:r>
      <w:r w:rsidR="00D1098A">
        <w:rPr>
          <w:rFonts w:ascii="Arial" w:hAnsi="Arial" w:cs="Arial"/>
          <w:sz w:val="21"/>
          <w:szCs w:val="21"/>
        </w:rPr>
        <w:t xml:space="preserve">: </w:t>
      </w:r>
      <w:hyperlink r:id="rId29" w:history="1">
        <w:r w:rsidR="00D1098A" w:rsidRPr="006D278A">
          <w:rPr>
            <w:rStyle w:val="Hyperlink"/>
            <w:color w:val="0033CC"/>
            <w:sz w:val="21"/>
            <w:szCs w:val="21"/>
          </w:rPr>
          <w:t>https://rdcrss.org/inclusive-preparedness</w:t>
        </w:r>
      </w:hyperlink>
      <w:r w:rsidRPr="006A554A">
        <w:rPr>
          <w:rFonts w:ascii="Arial" w:hAnsi="Arial" w:cs="Arial"/>
          <w:sz w:val="21"/>
          <w:szCs w:val="21"/>
        </w:rPr>
        <w:t xml:space="preserve"> #BeReady</w:t>
      </w:r>
    </w:p>
    <w:p w14:paraId="16753EDA" w14:textId="77777777" w:rsidR="006A554A" w:rsidRPr="006A554A" w:rsidRDefault="006A554A" w:rsidP="006A554A">
      <w:pPr>
        <w:pStyle w:val="NormalWeb"/>
        <w:spacing w:beforeLines="50" w:before="120" w:beforeAutospacing="0" w:afterLines="50" w:after="120" w:afterAutospacing="0" w:line="276" w:lineRule="auto"/>
        <w:ind w:left="360" w:right="-270"/>
        <w:rPr>
          <w:rFonts w:ascii="Arial" w:hAnsi="Arial" w:cs="Arial"/>
          <w:color w:val="000000"/>
          <w:sz w:val="6"/>
          <w:szCs w:val="6"/>
        </w:rPr>
      </w:pPr>
    </w:p>
    <w:tbl>
      <w:tblPr>
        <w:tblStyle w:val="TableGrid"/>
        <w:tblW w:w="1009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864"/>
        <w:gridCol w:w="8"/>
        <w:gridCol w:w="228"/>
        <w:gridCol w:w="236"/>
        <w:gridCol w:w="1398"/>
        <w:gridCol w:w="8"/>
        <w:gridCol w:w="464"/>
        <w:gridCol w:w="1412"/>
        <w:gridCol w:w="8"/>
        <w:gridCol w:w="464"/>
        <w:gridCol w:w="1412"/>
        <w:gridCol w:w="8"/>
        <w:gridCol w:w="464"/>
        <w:gridCol w:w="1412"/>
        <w:gridCol w:w="8"/>
        <w:gridCol w:w="464"/>
      </w:tblGrid>
      <w:tr w:rsidR="0052753A" w14:paraId="1DE85483" w14:textId="77777777" w:rsidTr="0052753A">
        <w:trPr>
          <w:gridAfter w:val="1"/>
          <w:wAfter w:w="464" w:type="dxa"/>
          <w:trHeight w:val="1728"/>
          <w:jc w:val="center"/>
        </w:trPr>
        <w:tc>
          <w:tcPr>
            <w:tcW w:w="236" w:type="dxa"/>
          </w:tcPr>
          <w:p w14:paraId="438D1941" w14:textId="77777777" w:rsidR="0052753A" w:rsidRDefault="0052753A" w:rsidP="00254BE0">
            <w:pPr>
              <w:pStyle w:val="NormalWeb"/>
              <w:spacing w:before="0" w:beforeAutospacing="0" w:after="0" w:afterAutospacing="0" w:line="276" w:lineRule="auto"/>
              <w:jc w:val="center"/>
              <w:rPr>
                <w:noProof/>
              </w:rPr>
            </w:pPr>
          </w:p>
        </w:tc>
        <w:tc>
          <w:tcPr>
            <w:tcW w:w="1872" w:type="dxa"/>
            <w:gridSpan w:val="2"/>
          </w:tcPr>
          <w:p w14:paraId="170EAD21" w14:textId="5F790A73" w:rsidR="0052753A" w:rsidRDefault="0052753A" w:rsidP="00E20754">
            <w:pPr>
              <w:pStyle w:val="NormalWeb"/>
              <w:spacing w:before="0" w:beforeAutospacing="0" w:after="0" w:afterAutospacing="0" w:line="276" w:lineRule="auto"/>
              <w:jc w:val="right"/>
              <w:rPr>
                <w:noProof/>
              </w:rPr>
            </w:pPr>
            <w:r>
              <w:rPr>
                <w:noProof/>
              </w:rPr>
              <w:drawing>
                <wp:inline distT="0" distB="0" distL="0" distR="0" wp14:anchorId="4192D24B" wp14:editId="76C73CA4">
                  <wp:extent cx="1095798" cy="1095798"/>
                  <wp:effectExtent l="12700" t="12700" r="9525" b="9525"/>
                  <wp:docPr id="1041183696" name="Picture 1041183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183696" name="Picture 1041183696"/>
                          <pic:cNvPicPr>
                            <a:picLocks noChangeAspect="1" noChangeArrowheads="1"/>
                          </pic:cNvPicPr>
                        </pic:nvPicPr>
                        <pic:blipFill>
                          <a:blip r:embed="rId30" cstate="print">
                            <a:extLst>
                              <a:ext uri="{28A0092B-C50C-407E-A947-70E740481C1C}">
                                <a14:useLocalDpi xmlns:a14="http://schemas.microsoft.com/office/drawing/2010/main" val="0"/>
                              </a:ext>
                            </a:extLst>
                          </a:blip>
                          <a:stretch>
                            <a:fillRect/>
                          </a:stretch>
                        </pic:blipFill>
                        <pic:spPr bwMode="auto">
                          <a:xfrm>
                            <a:off x="0" y="0"/>
                            <a:ext cx="1095798" cy="1095798"/>
                          </a:xfrm>
                          <a:prstGeom prst="rect">
                            <a:avLst/>
                          </a:prstGeom>
                          <a:noFill/>
                          <a:ln>
                            <a:solidFill>
                              <a:srgbClr val="4F81BD"/>
                            </a:solidFill>
                          </a:ln>
                        </pic:spPr>
                      </pic:pic>
                    </a:graphicData>
                  </a:graphic>
                </wp:inline>
              </w:drawing>
            </w:r>
          </w:p>
        </w:tc>
        <w:tc>
          <w:tcPr>
            <w:tcW w:w="1870" w:type="dxa"/>
            <w:gridSpan w:val="4"/>
            <w:vAlign w:val="center"/>
          </w:tcPr>
          <w:p w14:paraId="03BFF83C" w14:textId="48FA4099" w:rsidR="0052753A" w:rsidRDefault="0052753A" w:rsidP="00254BE0">
            <w:pPr>
              <w:pStyle w:val="NormalWeb"/>
              <w:spacing w:before="0" w:beforeAutospacing="0" w:after="0" w:afterAutospacing="0" w:line="276" w:lineRule="auto"/>
              <w:jc w:val="center"/>
              <w:rPr>
                <w:rFonts w:ascii="Arial" w:hAnsi="Arial" w:cs="Arial"/>
                <w:b/>
                <w:sz w:val="22"/>
                <w:szCs w:val="22"/>
                <w:u w:val="single"/>
              </w:rPr>
            </w:pPr>
            <w:r>
              <w:rPr>
                <w:noProof/>
              </w:rPr>
              <w:drawing>
                <wp:inline distT="0" distB="0" distL="0" distR="0" wp14:anchorId="1C9532AF" wp14:editId="2F04481B">
                  <wp:extent cx="1101534" cy="1095798"/>
                  <wp:effectExtent l="12700" t="12700" r="1651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a:picLocks noChangeAspect="1" noChangeArrowheads="1"/>
                          </pic:cNvPicPr>
                        </pic:nvPicPr>
                        <pic:blipFill>
                          <a:blip r:embed="rId31" cstate="print">
                            <a:extLst>
                              <a:ext uri="{28A0092B-C50C-407E-A947-70E740481C1C}">
                                <a14:useLocalDpi xmlns:a14="http://schemas.microsoft.com/office/drawing/2010/main" val="0"/>
                              </a:ext>
                            </a:extLst>
                          </a:blip>
                          <a:stretch>
                            <a:fillRect/>
                          </a:stretch>
                        </pic:blipFill>
                        <pic:spPr bwMode="auto">
                          <a:xfrm>
                            <a:off x="0" y="0"/>
                            <a:ext cx="1101534" cy="1095798"/>
                          </a:xfrm>
                          <a:prstGeom prst="rect">
                            <a:avLst/>
                          </a:prstGeom>
                          <a:noFill/>
                          <a:ln>
                            <a:solidFill>
                              <a:schemeClr val="accent1"/>
                            </a:solidFill>
                          </a:ln>
                        </pic:spPr>
                      </pic:pic>
                    </a:graphicData>
                  </a:graphic>
                </wp:inline>
              </w:drawing>
            </w:r>
          </w:p>
        </w:tc>
        <w:tc>
          <w:tcPr>
            <w:tcW w:w="1884" w:type="dxa"/>
            <w:gridSpan w:val="3"/>
          </w:tcPr>
          <w:p w14:paraId="76A2B590" w14:textId="569E7805" w:rsidR="0052753A" w:rsidRPr="00521031" w:rsidRDefault="0052753A" w:rsidP="009F3F50">
            <w:pPr>
              <w:pStyle w:val="NormalWeb"/>
              <w:spacing w:before="0" w:beforeAutospacing="0" w:after="0" w:afterAutospacing="0" w:line="276" w:lineRule="auto"/>
              <w:jc w:val="center"/>
              <w:rPr>
                <w:rFonts w:ascii="Arial" w:hAnsi="Arial" w:cs="Arial"/>
                <w:b/>
                <w:sz w:val="22"/>
                <w:szCs w:val="22"/>
              </w:rPr>
            </w:pPr>
            <w:r>
              <w:rPr>
                <w:rFonts w:ascii="Arial" w:hAnsi="Arial" w:cs="Arial"/>
                <w:b/>
                <w:noProof/>
                <w:szCs w:val="22"/>
              </w:rPr>
              <w:drawing>
                <wp:inline distT="0" distB="0" distL="0" distR="0" wp14:anchorId="186F2E70" wp14:editId="3A1DB511">
                  <wp:extent cx="1097280" cy="1091565"/>
                  <wp:effectExtent l="12700" t="12700" r="7620" b="1333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097280" cy="1091565"/>
                          </a:xfrm>
                          <a:prstGeom prst="rect">
                            <a:avLst/>
                          </a:prstGeom>
                          <a:ln>
                            <a:solidFill>
                              <a:schemeClr val="accent1"/>
                            </a:solidFill>
                          </a:ln>
                        </pic:spPr>
                      </pic:pic>
                    </a:graphicData>
                  </a:graphic>
                </wp:inline>
              </w:drawing>
            </w:r>
          </w:p>
        </w:tc>
        <w:tc>
          <w:tcPr>
            <w:tcW w:w="1884" w:type="dxa"/>
            <w:gridSpan w:val="3"/>
          </w:tcPr>
          <w:p w14:paraId="5B1C561D" w14:textId="489B6FDA" w:rsidR="0052753A" w:rsidRDefault="0052753A" w:rsidP="009F3F50">
            <w:pPr>
              <w:pStyle w:val="NormalWeb"/>
              <w:spacing w:before="0" w:beforeAutospacing="0" w:after="0" w:afterAutospacing="0" w:line="276" w:lineRule="auto"/>
              <w:jc w:val="center"/>
              <w:rPr>
                <w:noProof/>
              </w:rPr>
            </w:pPr>
            <w:r>
              <w:rPr>
                <w:noProof/>
              </w:rPr>
              <w:drawing>
                <wp:inline distT="0" distB="0" distL="0" distR="0" wp14:anchorId="0E1EE54D" wp14:editId="53AC56E6">
                  <wp:extent cx="1097280" cy="1091565"/>
                  <wp:effectExtent l="12700" t="12700" r="7620" b="133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33" cstate="print">
                            <a:extLst>
                              <a:ext uri="{28A0092B-C50C-407E-A947-70E740481C1C}">
                                <a14:useLocalDpi xmlns:a14="http://schemas.microsoft.com/office/drawing/2010/main" val="0"/>
                              </a:ext>
                            </a:extLst>
                          </a:blip>
                          <a:stretch>
                            <a:fillRect/>
                          </a:stretch>
                        </pic:blipFill>
                        <pic:spPr bwMode="auto">
                          <a:xfrm>
                            <a:off x="0" y="0"/>
                            <a:ext cx="1097280" cy="1091565"/>
                          </a:xfrm>
                          <a:prstGeom prst="rect">
                            <a:avLst/>
                          </a:prstGeom>
                          <a:noFill/>
                          <a:ln>
                            <a:solidFill>
                              <a:schemeClr val="accent1"/>
                            </a:solidFill>
                          </a:ln>
                        </pic:spPr>
                      </pic:pic>
                    </a:graphicData>
                  </a:graphic>
                </wp:inline>
              </w:drawing>
            </w:r>
          </w:p>
        </w:tc>
        <w:tc>
          <w:tcPr>
            <w:tcW w:w="1884" w:type="dxa"/>
            <w:gridSpan w:val="3"/>
          </w:tcPr>
          <w:p w14:paraId="692079AA" w14:textId="435F46AA" w:rsidR="0052753A" w:rsidRDefault="0052753A" w:rsidP="009F3F50">
            <w:pPr>
              <w:pStyle w:val="NormalWeb"/>
              <w:spacing w:before="0" w:beforeAutospacing="0" w:after="0" w:afterAutospacing="0" w:line="276" w:lineRule="auto"/>
              <w:jc w:val="center"/>
              <w:rPr>
                <w:noProof/>
              </w:rPr>
            </w:pPr>
            <w:r>
              <w:rPr>
                <w:noProof/>
              </w:rPr>
              <w:drawing>
                <wp:inline distT="0" distB="0" distL="0" distR="0" wp14:anchorId="3926D035" wp14:editId="484B54A9">
                  <wp:extent cx="1097280" cy="1091565"/>
                  <wp:effectExtent l="12700" t="12700" r="7620" b="1333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34" cstate="print">
                            <a:extLst>
                              <a:ext uri="{28A0092B-C50C-407E-A947-70E740481C1C}">
                                <a14:useLocalDpi xmlns:a14="http://schemas.microsoft.com/office/drawing/2010/main" val="0"/>
                              </a:ext>
                            </a:extLst>
                          </a:blip>
                          <a:stretch>
                            <a:fillRect/>
                          </a:stretch>
                        </pic:blipFill>
                        <pic:spPr bwMode="auto">
                          <a:xfrm>
                            <a:off x="0" y="0"/>
                            <a:ext cx="1097280" cy="1091565"/>
                          </a:xfrm>
                          <a:prstGeom prst="rect">
                            <a:avLst/>
                          </a:prstGeom>
                          <a:noFill/>
                          <a:ln>
                            <a:solidFill>
                              <a:schemeClr val="accent1"/>
                            </a:solidFill>
                          </a:ln>
                        </pic:spPr>
                      </pic:pic>
                    </a:graphicData>
                  </a:graphic>
                </wp:inline>
              </w:drawing>
            </w:r>
          </w:p>
        </w:tc>
      </w:tr>
      <w:tr w:rsidR="0052753A" w14:paraId="6F0ACAFC" w14:textId="77777777" w:rsidTr="0052753A">
        <w:trPr>
          <w:gridAfter w:val="2"/>
          <w:wAfter w:w="472" w:type="dxa"/>
          <w:trHeight w:val="432"/>
          <w:jc w:val="center"/>
        </w:trPr>
        <w:tc>
          <w:tcPr>
            <w:tcW w:w="236" w:type="dxa"/>
          </w:tcPr>
          <w:p w14:paraId="345EE0F7" w14:textId="77777777" w:rsidR="0052753A" w:rsidRDefault="0052753A" w:rsidP="00254BE0">
            <w:pPr>
              <w:pStyle w:val="NormalWeb"/>
              <w:spacing w:before="0" w:beforeAutospacing="0" w:after="0" w:afterAutospacing="0" w:line="276" w:lineRule="auto"/>
              <w:ind w:left="75"/>
              <w:jc w:val="center"/>
              <w:rPr>
                <w:rFonts w:ascii="Arial" w:hAnsi="Arial" w:cs="Arial"/>
                <w:i/>
                <w:color w:val="000000"/>
                <w:sz w:val="12"/>
                <w:shd w:val="clear" w:color="auto" w:fill="FFFFFF"/>
              </w:rPr>
            </w:pPr>
          </w:p>
        </w:tc>
        <w:tc>
          <w:tcPr>
            <w:tcW w:w="1864" w:type="dxa"/>
          </w:tcPr>
          <w:p w14:paraId="45966FAE" w14:textId="1519D83C" w:rsidR="0052753A" w:rsidDel="00CC1696" w:rsidRDefault="0052753A" w:rsidP="006759A1">
            <w:pPr>
              <w:pStyle w:val="NormalWeb"/>
              <w:spacing w:before="0" w:beforeAutospacing="0" w:after="0" w:afterAutospacing="0" w:line="276" w:lineRule="auto"/>
              <w:ind w:left="75"/>
              <w:jc w:val="center"/>
              <w:rPr>
                <w:del w:id="0" w:author="Brown, Anne" w:date="2023-08-23T09:07:00Z"/>
                <w:rFonts w:ascii="Arial" w:hAnsi="Arial" w:cs="Arial"/>
                <w:bCs/>
                <w:i/>
                <w:iCs/>
                <w:color w:val="000000"/>
                <w:sz w:val="12"/>
                <w:shd w:val="clear" w:color="auto" w:fill="FFFFFF"/>
              </w:rPr>
            </w:pPr>
            <w:del w:id="1" w:author="Brown, Anne" w:date="2023-08-23T09:07:00Z">
              <w:r w:rsidDel="00CC1696">
                <w:rPr>
                  <w:rFonts w:ascii="Arial" w:hAnsi="Arial" w:cs="Arial"/>
                  <w:i/>
                  <w:color w:val="000000"/>
                  <w:sz w:val="12"/>
                  <w:shd w:val="clear" w:color="auto" w:fill="FFFFFF"/>
                </w:rPr>
                <w:delText>General Preparedness</w:delText>
              </w:r>
            </w:del>
          </w:p>
          <w:p w14:paraId="37473C28" w14:textId="6AD588A3" w:rsidR="0052753A" w:rsidRDefault="0052753A" w:rsidP="006759A1">
            <w:pPr>
              <w:pStyle w:val="NormalWeb"/>
              <w:spacing w:before="0" w:beforeAutospacing="0" w:after="0" w:afterAutospacing="0" w:line="276" w:lineRule="auto"/>
              <w:ind w:left="75"/>
              <w:jc w:val="center"/>
              <w:rPr>
                <w:rFonts w:ascii="Arial" w:hAnsi="Arial" w:cs="Arial"/>
                <w:bCs/>
                <w:i/>
                <w:iCs/>
                <w:sz w:val="12"/>
              </w:rPr>
            </w:pPr>
            <w:r>
              <w:rPr>
                <w:rFonts w:ascii="Arial" w:hAnsi="Arial" w:cs="Arial"/>
                <w:bCs/>
                <w:i/>
                <w:iCs/>
                <w:sz w:val="12"/>
              </w:rPr>
              <w:t>Extreme Weather</w:t>
            </w:r>
          </w:p>
          <w:p w14:paraId="2F030234" w14:textId="4948F7E1" w:rsidR="0052753A" w:rsidRDefault="0052753A" w:rsidP="006759A1">
            <w:pPr>
              <w:pStyle w:val="NormalWeb"/>
              <w:spacing w:before="0" w:beforeAutospacing="0" w:after="0" w:afterAutospacing="0" w:line="276" w:lineRule="auto"/>
              <w:ind w:left="75"/>
              <w:jc w:val="center"/>
              <w:rPr>
                <w:rFonts w:ascii="Arial" w:hAnsi="Arial" w:cs="Arial"/>
                <w:bCs/>
                <w:i/>
                <w:iCs/>
                <w:sz w:val="12"/>
                <w:szCs w:val="12"/>
              </w:rPr>
            </w:pPr>
            <w:r>
              <w:rPr>
                <w:rFonts w:ascii="Arial" w:hAnsi="Arial" w:cs="Arial"/>
                <w:bCs/>
                <w:i/>
                <w:iCs/>
                <w:sz w:val="12"/>
              </w:rPr>
              <w:t>Also provided as Vertical size</w:t>
            </w:r>
          </w:p>
          <w:p w14:paraId="36E9333B" w14:textId="77777777" w:rsidR="0052753A" w:rsidRDefault="0052753A" w:rsidP="00254BE0">
            <w:pPr>
              <w:pStyle w:val="NormalWeb"/>
              <w:spacing w:before="0" w:beforeAutospacing="0" w:after="0" w:afterAutospacing="0" w:line="276" w:lineRule="auto"/>
              <w:ind w:left="75"/>
              <w:jc w:val="center"/>
              <w:rPr>
                <w:rFonts w:ascii="Arial" w:hAnsi="Arial" w:cs="Arial"/>
                <w:i/>
                <w:color w:val="000000"/>
                <w:sz w:val="12"/>
                <w:shd w:val="clear" w:color="auto" w:fill="FFFFFF"/>
              </w:rPr>
            </w:pPr>
          </w:p>
        </w:tc>
        <w:tc>
          <w:tcPr>
            <w:tcW w:w="1870" w:type="dxa"/>
            <w:gridSpan w:val="4"/>
          </w:tcPr>
          <w:p w14:paraId="1A0CD06B" w14:textId="3307268E" w:rsidR="0052753A" w:rsidRDefault="0052753A" w:rsidP="00254BE0">
            <w:pPr>
              <w:pStyle w:val="NormalWeb"/>
              <w:spacing w:before="0" w:beforeAutospacing="0" w:after="0" w:afterAutospacing="0" w:line="276" w:lineRule="auto"/>
              <w:ind w:left="75"/>
              <w:jc w:val="center"/>
              <w:rPr>
                <w:rFonts w:ascii="Arial" w:hAnsi="Arial" w:cs="Arial"/>
                <w:bCs/>
                <w:i/>
                <w:iCs/>
                <w:color w:val="000000"/>
                <w:sz w:val="12"/>
                <w:shd w:val="clear" w:color="auto" w:fill="FFFFFF"/>
              </w:rPr>
            </w:pPr>
            <w:r>
              <w:rPr>
                <w:rFonts w:ascii="Arial" w:hAnsi="Arial" w:cs="Arial"/>
                <w:i/>
                <w:color w:val="000000"/>
                <w:sz w:val="12"/>
                <w:shd w:val="clear" w:color="auto" w:fill="FFFFFF"/>
              </w:rPr>
              <w:t>Red Cross Prep</w:t>
            </w:r>
          </w:p>
          <w:p w14:paraId="78A445FA" w14:textId="2A9BF191" w:rsidR="0052753A" w:rsidRDefault="0052753A" w:rsidP="00254BE0">
            <w:pPr>
              <w:pStyle w:val="NormalWeb"/>
              <w:spacing w:before="0" w:beforeAutospacing="0" w:after="0" w:afterAutospacing="0" w:line="276" w:lineRule="auto"/>
              <w:ind w:left="75"/>
              <w:jc w:val="center"/>
              <w:rPr>
                <w:rFonts w:ascii="Arial" w:hAnsi="Arial" w:cs="Arial"/>
                <w:bCs/>
                <w:i/>
                <w:iCs/>
                <w:sz w:val="12"/>
                <w:szCs w:val="12"/>
              </w:rPr>
            </w:pPr>
            <w:del w:id="2" w:author="Brown, Anne" w:date="2023-08-23T09:07:00Z">
              <w:r w:rsidDel="000F45F9">
                <w:rPr>
                  <w:rFonts w:ascii="Arial" w:hAnsi="Arial" w:cs="Arial"/>
                  <w:bCs/>
                  <w:i/>
                  <w:iCs/>
                  <w:sz w:val="12"/>
                </w:rPr>
                <w:delText>How to Prepare</w:delText>
              </w:r>
            </w:del>
            <w:ins w:id="3" w:author="Brown, Anne" w:date="2023-08-23T09:07:00Z">
              <w:r w:rsidR="000F45F9">
                <w:rPr>
                  <w:rFonts w:ascii="Arial" w:hAnsi="Arial" w:cs="Arial"/>
                  <w:bCs/>
                  <w:i/>
                  <w:iCs/>
                  <w:sz w:val="12"/>
                </w:rPr>
                <w:t>Emergency Plan 1</w:t>
              </w:r>
            </w:ins>
          </w:p>
          <w:p w14:paraId="74FEF2B0" w14:textId="76C06A93" w:rsidR="0052753A" w:rsidRPr="003D66F3" w:rsidRDefault="0052753A" w:rsidP="00254BE0">
            <w:pPr>
              <w:pStyle w:val="NormalWeb"/>
              <w:spacing w:before="0" w:beforeAutospacing="0" w:after="0" w:afterAutospacing="0" w:line="276" w:lineRule="auto"/>
              <w:jc w:val="center"/>
              <w:rPr>
                <w:rFonts w:ascii="Arial" w:hAnsi="Arial" w:cs="Arial"/>
                <w:bCs/>
                <w:i/>
                <w:iCs/>
                <w:sz w:val="12"/>
                <w:szCs w:val="12"/>
              </w:rPr>
            </w:pPr>
          </w:p>
        </w:tc>
        <w:tc>
          <w:tcPr>
            <w:tcW w:w="1884" w:type="dxa"/>
            <w:gridSpan w:val="3"/>
          </w:tcPr>
          <w:p w14:paraId="6B2F84FE" w14:textId="77777777" w:rsidR="0052753A" w:rsidRDefault="0052753A" w:rsidP="00AE3F5C">
            <w:pPr>
              <w:pStyle w:val="NormalWeb"/>
              <w:spacing w:before="0" w:beforeAutospacing="0" w:after="0" w:afterAutospacing="0" w:line="276" w:lineRule="auto"/>
              <w:jc w:val="center"/>
              <w:rPr>
                <w:rFonts w:ascii="Arial" w:hAnsi="Arial" w:cs="Arial"/>
                <w:i/>
                <w:color w:val="000000"/>
                <w:sz w:val="12"/>
                <w:shd w:val="clear" w:color="auto" w:fill="FFFFFF"/>
              </w:rPr>
            </w:pPr>
            <w:r>
              <w:rPr>
                <w:rFonts w:ascii="Arial" w:hAnsi="Arial" w:cs="Arial"/>
                <w:i/>
                <w:color w:val="000000"/>
                <w:sz w:val="12"/>
                <w:shd w:val="clear" w:color="auto" w:fill="FFFFFF"/>
              </w:rPr>
              <w:t>Red Cross Prep</w:t>
            </w:r>
          </w:p>
          <w:p w14:paraId="5D0C29CA" w14:textId="20F31326" w:rsidR="0052753A" w:rsidRDefault="0052753A" w:rsidP="00AE3F5C">
            <w:pPr>
              <w:pStyle w:val="NormalWeb"/>
              <w:spacing w:before="0" w:beforeAutospacing="0" w:after="0" w:afterAutospacing="0" w:line="276" w:lineRule="auto"/>
              <w:jc w:val="center"/>
              <w:rPr>
                <w:rFonts w:ascii="Arial" w:hAnsi="Arial" w:cs="Arial"/>
                <w:bCs/>
                <w:i/>
                <w:iCs/>
                <w:sz w:val="12"/>
              </w:rPr>
            </w:pPr>
            <w:del w:id="4" w:author="Brown, Anne" w:date="2023-08-23T09:07:00Z">
              <w:r w:rsidDel="000F45F9">
                <w:rPr>
                  <w:rFonts w:ascii="Arial" w:hAnsi="Arial" w:cs="Arial"/>
                  <w:bCs/>
                  <w:i/>
                  <w:iCs/>
                  <w:sz w:val="12"/>
                </w:rPr>
                <w:delText>Build a Kit</w:delText>
              </w:r>
            </w:del>
            <w:ins w:id="5" w:author="Brown, Anne" w:date="2023-08-23T09:07:00Z">
              <w:r w:rsidR="000F45F9">
                <w:rPr>
                  <w:rFonts w:ascii="Arial" w:hAnsi="Arial" w:cs="Arial"/>
                  <w:bCs/>
                  <w:i/>
                  <w:iCs/>
                  <w:sz w:val="12"/>
                </w:rPr>
                <w:t>Emergency Plan 2</w:t>
              </w:r>
            </w:ins>
          </w:p>
          <w:p w14:paraId="55B2E65A" w14:textId="39063CDB" w:rsidR="0052753A" w:rsidRPr="003D66F3" w:rsidRDefault="0052753A" w:rsidP="00AE3F5C">
            <w:pPr>
              <w:pStyle w:val="NormalWeb"/>
              <w:spacing w:before="0" w:beforeAutospacing="0" w:after="0" w:afterAutospacing="0" w:line="276" w:lineRule="auto"/>
              <w:jc w:val="center"/>
              <w:rPr>
                <w:rFonts w:ascii="Arial" w:hAnsi="Arial" w:cs="Arial"/>
                <w:bCs/>
                <w:i/>
                <w:iCs/>
                <w:sz w:val="12"/>
                <w:szCs w:val="12"/>
              </w:rPr>
            </w:pPr>
          </w:p>
        </w:tc>
        <w:tc>
          <w:tcPr>
            <w:tcW w:w="1884" w:type="dxa"/>
            <w:gridSpan w:val="3"/>
          </w:tcPr>
          <w:p w14:paraId="0DFD5DD5" w14:textId="77777777" w:rsidR="0052753A" w:rsidRDefault="0052753A" w:rsidP="00AE3F5C">
            <w:pPr>
              <w:pStyle w:val="NormalWeb"/>
              <w:spacing w:before="0" w:beforeAutospacing="0" w:after="0" w:afterAutospacing="0" w:line="276" w:lineRule="auto"/>
              <w:jc w:val="center"/>
              <w:rPr>
                <w:rFonts w:ascii="Arial" w:hAnsi="Arial" w:cs="Arial"/>
                <w:i/>
                <w:color w:val="000000"/>
                <w:sz w:val="12"/>
                <w:shd w:val="clear" w:color="auto" w:fill="FFFFFF"/>
              </w:rPr>
            </w:pPr>
            <w:r>
              <w:rPr>
                <w:rFonts w:ascii="Arial" w:hAnsi="Arial" w:cs="Arial"/>
                <w:i/>
                <w:color w:val="000000"/>
                <w:sz w:val="12"/>
                <w:shd w:val="clear" w:color="auto" w:fill="FFFFFF"/>
              </w:rPr>
              <w:t>Red Cross Prep</w:t>
            </w:r>
          </w:p>
          <w:p w14:paraId="4C0566E1" w14:textId="34E0EB11" w:rsidR="0052753A" w:rsidRDefault="0052753A" w:rsidP="00AE3F5C">
            <w:pPr>
              <w:pStyle w:val="NormalWeb"/>
              <w:spacing w:before="0" w:beforeAutospacing="0" w:after="0" w:afterAutospacing="0" w:line="276" w:lineRule="auto"/>
              <w:jc w:val="center"/>
              <w:rPr>
                <w:rFonts w:ascii="Arial" w:hAnsi="Arial" w:cs="Arial"/>
                <w:bCs/>
                <w:i/>
                <w:iCs/>
                <w:sz w:val="12"/>
              </w:rPr>
            </w:pPr>
            <w:del w:id="6" w:author="Brown, Anne" w:date="2023-08-23T09:07:00Z">
              <w:r w:rsidDel="000F45F9">
                <w:rPr>
                  <w:rFonts w:ascii="Arial" w:hAnsi="Arial" w:cs="Arial"/>
                  <w:bCs/>
                  <w:i/>
                  <w:iCs/>
                  <w:sz w:val="12"/>
                </w:rPr>
                <w:delText>Make a Plan</w:delText>
              </w:r>
            </w:del>
            <w:ins w:id="7" w:author="Brown, Anne" w:date="2023-08-23T09:07:00Z">
              <w:r w:rsidR="000F45F9">
                <w:rPr>
                  <w:rFonts w:ascii="Arial" w:hAnsi="Arial" w:cs="Arial"/>
                  <w:bCs/>
                  <w:i/>
                  <w:iCs/>
                  <w:sz w:val="12"/>
                </w:rPr>
                <w:t>Emergency Plan 3</w:t>
              </w:r>
            </w:ins>
          </w:p>
          <w:p w14:paraId="5A3479D2" w14:textId="027DEEBC" w:rsidR="0052753A" w:rsidRPr="003D66F3" w:rsidRDefault="0052753A" w:rsidP="00AE3F5C">
            <w:pPr>
              <w:pStyle w:val="NormalWeb"/>
              <w:spacing w:before="0" w:beforeAutospacing="0" w:after="0" w:afterAutospacing="0" w:line="276" w:lineRule="auto"/>
              <w:jc w:val="center"/>
              <w:rPr>
                <w:rFonts w:ascii="Arial" w:hAnsi="Arial" w:cs="Arial"/>
                <w:bCs/>
                <w:i/>
                <w:iCs/>
                <w:sz w:val="12"/>
                <w:szCs w:val="12"/>
              </w:rPr>
            </w:pPr>
          </w:p>
        </w:tc>
        <w:tc>
          <w:tcPr>
            <w:tcW w:w="1884" w:type="dxa"/>
            <w:gridSpan w:val="3"/>
          </w:tcPr>
          <w:p w14:paraId="68CDA2AA" w14:textId="181819CA" w:rsidR="0052753A" w:rsidRDefault="0052753A" w:rsidP="00254BE0">
            <w:pPr>
              <w:spacing w:line="276" w:lineRule="auto"/>
              <w:ind w:left="75"/>
              <w:jc w:val="center"/>
              <w:rPr>
                <w:rFonts w:ascii="Arial" w:hAnsi="Arial" w:cs="Arial"/>
                <w:bCs/>
                <w:i/>
                <w:iCs/>
                <w:color w:val="000000"/>
                <w:sz w:val="12"/>
                <w:shd w:val="clear" w:color="auto" w:fill="FFFFFF"/>
              </w:rPr>
            </w:pPr>
            <w:r>
              <w:rPr>
                <w:rFonts w:ascii="Arial" w:hAnsi="Arial" w:cs="Arial"/>
                <w:i/>
                <w:color w:val="000000"/>
                <w:sz w:val="12"/>
                <w:shd w:val="clear" w:color="auto" w:fill="FFFFFF"/>
              </w:rPr>
              <w:t>Red Cross Prep</w:t>
            </w:r>
          </w:p>
          <w:p w14:paraId="01355B7B" w14:textId="577090B2" w:rsidR="0052753A" w:rsidRDefault="0052753A" w:rsidP="00AE3F5C">
            <w:pPr>
              <w:pStyle w:val="NormalWeb"/>
              <w:spacing w:before="0" w:beforeAutospacing="0" w:after="0" w:afterAutospacing="0" w:line="276" w:lineRule="auto"/>
              <w:jc w:val="center"/>
              <w:rPr>
                <w:rFonts w:ascii="Arial" w:hAnsi="Arial" w:cs="Arial"/>
                <w:bCs/>
                <w:i/>
                <w:iCs/>
                <w:sz w:val="12"/>
              </w:rPr>
            </w:pPr>
            <w:del w:id="8" w:author="Brown, Anne" w:date="2023-08-23T09:07:00Z">
              <w:r w:rsidDel="000F45F9">
                <w:rPr>
                  <w:rFonts w:ascii="Arial" w:hAnsi="Arial" w:cs="Arial"/>
                  <w:bCs/>
                  <w:i/>
                  <w:iCs/>
                  <w:sz w:val="12"/>
                </w:rPr>
                <w:delText>Be Informed</w:delText>
              </w:r>
            </w:del>
            <w:ins w:id="9" w:author="Brown, Anne" w:date="2023-08-23T09:07:00Z">
              <w:r w:rsidR="000F45F9">
                <w:rPr>
                  <w:rFonts w:ascii="Arial" w:hAnsi="Arial" w:cs="Arial"/>
                  <w:bCs/>
                  <w:i/>
                  <w:iCs/>
                  <w:sz w:val="12"/>
                </w:rPr>
                <w:t>Emergency Plan 4</w:t>
              </w:r>
            </w:ins>
          </w:p>
          <w:p w14:paraId="44ABC6D9" w14:textId="12074E6B" w:rsidR="0052753A" w:rsidRDefault="0052753A" w:rsidP="00E20754">
            <w:pPr>
              <w:pStyle w:val="NormalWeb"/>
              <w:spacing w:before="0" w:beforeAutospacing="0" w:after="0" w:afterAutospacing="0" w:line="276" w:lineRule="auto"/>
              <w:rPr>
                <w:rFonts w:ascii="Arial" w:hAnsi="Arial" w:cs="Arial"/>
                <w:bCs/>
                <w:i/>
                <w:iCs/>
                <w:sz w:val="12"/>
                <w:szCs w:val="12"/>
              </w:rPr>
            </w:pPr>
          </w:p>
          <w:p w14:paraId="340997A1" w14:textId="250B7C49" w:rsidR="0052753A" w:rsidRDefault="0052753A" w:rsidP="00AE3F5C">
            <w:pPr>
              <w:pStyle w:val="NormalWeb"/>
              <w:spacing w:before="0" w:beforeAutospacing="0" w:after="0" w:afterAutospacing="0" w:line="276" w:lineRule="auto"/>
              <w:jc w:val="center"/>
              <w:rPr>
                <w:rFonts w:ascii="Arial" w:hAnsi="Arial" w:cs="Arial"/>
                <w:i/>
                <w:color w:val="000000"/>
                <w:sz w:val="12"/>
                <w:shd w:val="clear" w:color="auto" w:fill="FFFFFF"/>
              </w:rPr>
            </w:pPr>
          </w:p>
        </w:tc>
      </w:tr>
      <w:tr w:rsidR="0052753A" w14:paraId="64980EDC" w14:textId="77777777" w:rsidTr="0052753A">
        <w:tblPrEx>
          <w:jc w:val="left"/>
        </w:tblPrEx>
        <w:trPr>
          <w:gridAfter w:val="2"/>
          <w:wAfter w:w="472" w:type="dxa"/>
          <w:trHeight w:val="1584"/>
        </w:trPr>
        <w:tc>
          <w:tcPr>
            <w:tcW w:w="236" w:type="dxa"/>
          </w:tcPr>
          <w:p w14:paraId="62DAC9D7" w14:textId="77777777" w:rsidR="0052753A" w:rsidRDefault="0052753A" w:rsidP="005E2278">
            <w:pPr>
              <w:pStyle w:val="NormalWeb"/>
              <w:spacing w:before="0" w:beforeAutospacing="0" w:after="0" w:afterAutospacing="0" w:line="276" w:lineRule="auto"/>
              <w:jc w:val="center"/>
              <w:rPr>
                <w:rFonts w:ascii="Arial" w:hAnsi="Arial" w:cs="Arial"/>
                <w:b/>
                <w:noProof/>
                <w:szCs w:val="22"/>
              </w:rPr>
            </w:pPr>
          </w:p>
        </w:tc>
        <w:tc>
          <w:tcPr>
            <w:tcW w:w="1864" w:type="dxa"/>
          </w:tcPr>
          <w:p w14:paraId="7E7E1B49" w14:textId="34CE228C" w:rsidR="0052753A" w:rsidRDefault="0052753A" w:rsidP="005E2278">
            <w:pPr>
              <w:pStyle w:val="NormalWeb"/>
              <w:spacing w:before="0" w:beforeAutospacing="0" w:after="0" w:afterAutospacing="0" w:line="276" w:lineRule="auto"/>
              <w:jc w:val="center"/>
              <w:rPr>
                <w:rFonts w:ascii="Arial" w:hAnsi="Arial" w:cs="Arial"/>
                <w:b/>
                <w:noProof/>
                <w:szCs w:val="22"/>
              </w:rPr>
            </w:pPr>
            <w:r>
              <w:rPr>
                <w:rFonts w:ascii="Arial" w:hAnsi="Arial" w:cs="Arial"/>
                <w:b/>
                <w:noProof/>
                <w:szCs w:val="22"/>
              </w:rPr>
              <w:drawing>
                <wp:inline distT="0" distB="0" distL="0" distR="0" wp14:anchorId="63102927" wp14:editId="650CAAA3">
                  <wp:extent cx="1097280" cy="1097280"/>
                  <wp:effectExtent l="12700" t="12700" r="7620" b="7620"/>
                  <wp:docPr id="381350320" name="Picture 381350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350320" name="Picture 381350320"/>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097280" cy="1097280"/>
                          </a:xfrm>
                          <a:prstGeom prst="rect">
                            <a:avLst/>
                          </a:prstGeom>
                          <a:ln>
                            <a:solidFill>
                              <a:schemeClr val="accent1"/>
                            </a:solidFill>
                          </a:ln>
                        </pic:spPr>
                      </pic:pic>
                    </a:graphicData>
                  </a:graphic>
                </wp:inline>
              </w:drawing>
            </w:r>
          </w:p>
        </w:tc>
        <w:tc>
          <w:tcPr>
            <w:tcW w:w="1870" w:type="dxa"/>
            <w:gridSpan w:val="4"/>
          </w:tcPr>
          <w:p w14:paraId="637BCBCC" w14:textId="60A2DBE5" w:rsidR="0052753A" w:rsidRDefault="0052753A" w:rsidP="005E2278">
            <w:pPr>
              <w:pStyle w:val="NormalWeb"/>
              <w:spacing w:before="0" w:beforeAutospacing="0" w:after="0" w:afterAutospacing="0" w:line="276" w:lineRule="auto"/>
              <w:jc w:val="center"/>
              <w:rPr>
                <w:rFonts w:ascii="Arial" w:hAnsi="Arial" w:cs="Arial"/>
                <w:b/>
                <w:sz w:val="22"/>
                <w:szCs w:val="22"/>
                <w:u w:val="single"/>
              </w:rPr>
            </w:pPr>
            <w:r>
              <w:rPr>
                <w:rFonts w:ascii="Arial" w:hAnsi="Arial" w:cs="Arial"/>
                <w:b/>
                <w:noProof/>
                <w:szCs w:val="22"/>
              </w:rPr>
              <w:drawing>
                <wp:inline distT="0" distB="0" distL="0" distR="0" wp14:anchorId="2AAC3D0D" wp14:editId="00B50165">
                  <wp:extent cx="1097280" cy="1097280"/>
                  <wp:effectExtent l="12700" t="12700" r="7620" b="76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097280" cy="1097280"/>
                          </a:xfrm>
                          <a:prstGeom prst="rect">
                            <a:avLst/>
                          </a:prstGeom>
                          <a:ln>
                            <a:solidFill>
                              <a:schemeClr val="accent1"/>
                            </a:solidFill>
                          </a:ln>
                        </pic:spPr>
                      </pic:pic>
                    </a:graphicData>
                  </a:graphic>
                </wp:inline>
              </w:drawing>
            </w:r>
          </w:p>
        </w:tc>
        <w:tc>
          <w:tcPr>
            <w:tcW w:w="1884" w:type="dxa"/>
            <w:gridSpan w:val="3"/>
            <w:vAlign w:val="center"/>
          </w:tcPr>
          <w:p w14:paraId="1F463E5B" w14:textId="13DD781C" w:rsidR="0052753A" w:rsidRPr="00521031" w:rsidRDefault="0052753A" w:rsidP="005F4E4D">
            <w:pPr>
              <w:pStyle w:val="NormalWeb"/>
              <w:spacing w:before="0" w:beforeAutospacing="0" w:after="0" w:afterAutospacing="0" w:line="276" w:lineRule="auto"/>
              <w:jc w:val="center"/>
              <w:rPr>
                <w:rFonts w:ascii="Arial" w:hAnsi="Arial" w:cs="Arial"/>
                <w:b/>
                <w:sz w:val="22"/>
                <w:szCs w:val="22"/>
              </w:rPr>
            </w:pPr>
            <w:r>
              <w:rPr>
                <w:noProof/>
              </w:rPr>
              <w:drawing>
                <wp:inline distT="0" distB="0" distL="0" distR="0" wp14:anchorId="46A71423" wp14:editId="1FA1C822">
                  <wp:extent cx="1097280" cy="1097280"/>
                  <wp:effectExtent l="12700" t="12700" r="762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37" cstate="print">
                            <a:extLst>
                              <a:ext uri="{28A0092B-C50C-407E-A947-70E740481C1C}">
                                <a14:useLocalDpi xmlns:a14="http://schemas.microsoft.com/office/drawing/2010/main" val="0"/>
                              </a:ext>
                            </a:extLst>
                          </a:blip>
                          <a:stretch>
                            <a:fillRect/>
                          </a:stretch>
                        </pic:blipFill>
                        <pic:spPr bwMode="auto">
                          <a:xfrm>
                            <a:off x="0" y="0"/>
                            <a:ext cx="1097280" cy="1097280"/>
                          </a:xfrm>
                          <a:prstGeom prst="rect">
                            <a:avLst/>
                          </a:prstGeom>
                          <a:noFill/>
                          <a:ln>
                            <a:solidFill>
                              <a:schemeClr val="accent1"/>
                            </a:solidFill>
                          </a:ln>
                        </pic:spPr>
                      </pic:pic>
                    </a:graphicData>
                  </a:graphic>
                </wp:inline>
              </w:drawing>
            </w:r>
          </w:p>
        </w:tc>
        <w:tc>
          <w:tcPr>
            <w:tcW w:w="1884" w:type="dxa"/>
            <w:gridSpan w:val="3"/>
            <w:vAlign w:val="center"/>
          </w:tcPr>
          <w:p w14:paraId="64D2FC74" w14:textId="52DE611F" w:rsidR="0052753A" w:rsidRDefault="0052753A" w:rsidP="005F4E4D">
            <w:pPr>
              <w:pStyle w:val="NormalWeb"/>
              <w:spacing w:before="0" w:beforeAutospacing="0" w:after="0" w:afterAutospacing="0" w:line="276" w:lineRule="auto"/>
              <w:jc w:val="center"/>
              <w:rPr>
                <w:noProof/>
              </w:rPr>
            </w:pPr>
            <w:r>
              <w:rPr>
                <w:noProof/>
              </w:rPr>
              <w:drawing>
                <wp:inline distT="0" distB="0" distL="0" distR="0" wp14:anchorId="48F203D5" wp14:editId="177A9315">
                  <wp:extent cx="1097280" cy="1097280"/>
                  <wp:effectExtent l="12700" t="12700" r="762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noChangeArrowheads="1"/>
                          </pic:cNvPicPr>
                        </pic:nvPicPr>
                        <pic:blipFill>
                          <a:blip r:embed="rId38" cstate="print">
                            <a:extLst>
                              <a:ext uri="{28A0092B-C50C-407E-A947-70E740481C1C}">
                                <a14:useLocalDpi xmlns:a14="http://schemas.microsoft.com/office/drawing/2010/main" val="0"/>
                              </a:ext>
                            </a:extLst>
                          </a:blip>
                          <a:stretch>
                            <a:fillRect/>
                          </a:stretch>
                        </pic:blipFill>
                        <pic:spPr bwMode="auto">
                          <a:xfrm>
                            <a:off x="0" y="0"/>
                            <a:ext cx="1097280" cy="1097280"/>
                          </a:xfrm>
                          <a:prstGeom prst="rect">
                            <a:avLst/>
                          </a:prstGeom>
                          <a:noFill/>
                          <a:ln>
                            <a:solidFill>
                              <a:schemeClr val="accent1"/>
                            </a:solidFill>
                          </a:ln>
                        </pic:spPr>
                      </pic:pic>
                    </a:graphicData>
                  </a:graphic>
                </wp:inline>
              </w:drawing>
            </w:r>
          </w:p>
        </w:tc>
        <w:tc>
          <w:tcPr>
            <w:tcW w:w="1884" w:type="dxa"/>
            <w:gridSpan w:val="3"/>
            <w:vAlign w:val="center"/>
          </w:tcPr>
          <w:p w14:paraId="0D2BCE5A" w14:textId="351F5C95" w:rsidR="0052753A" w:rsidRDefault="0052753A" w:rsidP="005F4E4D">
            <w:pPr>
              <w:pStyle w:val="NormalWeb"/>
              <w:spacing w:before="0" w:beforeAutospacing="0" w:after="0" w:afterAutospacing="0" w:line="276" w:lineRule="auto"/>
              <w:jc w:val="center"/>
              <w:rPr>
                <w:noProof/>
              </w:rPr>
            </w:pPr>
            <w:r>
              <w:rPr>
                <w:noProof/>
              </w:rPr>
              <w:drawing>
                <wp:inline distT="0" distB="0" distL="0" distR="0" wp14:anchorId="0F2F8C8F" wp14:editId="78B05B17">
                  <wp:extent cx="1097280" cy="1097280"/>
                  <wp:effectExtent l="12700" t="12700" r="762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39" cstate="print">
                            <a:extLst>
                              <a:ext uri="{28A0092B-C50C-407E-A947-70E740481C1C}">
                                <a14:useLocalDpi xmlns:a14="http://schemas.microsoft.com/office/drawing/2010/main" val="0"/>
                              </a:ext>
                            </a:extLst>
                          </a:blip>
                          <a:stretch>
                            <a:fillRect/>
                          </a:stretch>
                        </pic:blipFill>
                        <pic:spPr bwMode="auto">
                          <a:xfrm>
                            <a:off x="0" y="0"/>
                            <a:ext cx="1097280" cy="1097280"/>
                          </a:xfrm>
                          <a:prstGeom prst="rect">
                            <a:avLst/>
                          </a:prstGeom>
                          <a:noFill/>
                          <a:ln>
                            <a:solidFill>
                              <a:schemeClr val="accent1"/>
                            </a:solidFill>
                          </a:ln>
                        </pic:spPr>
                      </pic:pic>
                    </a:graphicData>
                  </a:graphic>
                </wp:inline>
              </w:drawing>
            </w:r>
          </w:p>
        </w:tc>
      </w:tr>
      <w:tr w:rsidR="008D68B4" w14:paraId="3889D442" w14:textId="77777777" w:rsidTr="0052753A">
        <w:tblPrEx>
          <w:jc w:val="left"/>
        </w:tblPrEx>
        <w:trPr>
          <w:trHeight w:val="144"/>
        </w:trPr>
        <w:tc>
          <w:tcPr>
            <w:tcW w:w="236" w:type="dxa"/>
          </w:tcPr>
          <w:p w14:paraId="1F356ED7" w14:textId="77777777" w:rsidR="008D68B4" w:rsidRDefault="008D68B4" w:rsidP="006A554A">
            <w:pPr>
              <w:pStyle w:val="NormalWeb"/>
              <w:spacing w:before="0" w:beforeAutospacing="0" w:after="0" w:afterAutospacing="0" w:line="276" w:lineRule="auto"/>
              <w:jc w:val="center"/>
              <w:rPr>
                <w:rFonts w:ascii="Arial" w:hAnsi="Arial" w:cs="Arial"/>
                <w:i/>
                <w:color w:val="000000"/>
                <w:sz w:val="12"/>
                <w:shd w:val="clear" w:color="auto" w:fill="FFFFFF"/>
              </w:rPr>
            </w:pPr>
          </w:p>
        </w:tc>
        <w:tc>
          <w:tcPr>
            <w:tcW w:w="1864" w:type="dxa"/>
          </w:tcPr>
          <w:p w14:paraId="44E8CB59" w14:textId="77777777" w:rsidR="00D64CCF" w:rsidRDefault="00D64CCF" w:rsidP="00D64CCF">
            <w:pPr>
              <w:pStyle w:val="NormalWeb"/>
              <w:spacing w:before="0" w:beforeAutospacing="0" w:after="0" w:afterAutospacing="0" w:line="276" w:lineRule="auto"/>
              <w:jc w:val="center"/>
              <w:rPr>
                <w:rFonts w:ascii="Arial" w:hAnsi="Arial" w:cs="Arial"/>
                <w:bCs/>
                <w:i/>
                <w:iCs/>
                <w:color w:val="000000"/>
                <w:sz w:val="12"/>
                <w:shd w:val="clear" w:color="auto" w:fill="FFFFFF"/>
              </w:rPr>
            </w:pPr>
            <w:r>
              <w:rPr>
                <w:rFonts w:ascii="Arial" w:hAnsi="Arial" w:cs="Arial"/>
                <w:i/>
                <w:color w:val="000000"/>
                <w:sz w:val="12"/>
                <w:shd w:val="clear" w:color="auto" w:fill="FFFFFF"/>
              </w:rPr>
              <w:t>Red Cross Prep</w:t>
            </w:r>
          </w:p>
          <w:p w14:paraId="31CDF8D7" w14:textId="1EFF4ECD" w:rsidR="00D64CCF" w:rsidRDefault="00D64CCF" w:rsidP="00D64CCF">
            <w:pPr>
              <w:pStyle w:val="NormalWeb"/>
              <w:spacing w:before="0" w:beforeAutospacing="0" w:after="0" w:afterAutospacing="0" w:line="276" w:lineRule="auto"/>
              <w:jc w:val="center"/>
              <w:rPr>
                <w:rFonts w:ascii="Arial" w:hAnsi="Arial" w:cs="Arial"/>
                <w:bCs/>
                <w:i/>
                <w:iCs/>
                <w:sz w:val="12"/>
                <w:szCs w:val="12"/>
              </w:rPr>
            </w:pPr>
            <w:r>
              <w:rPr>
                <w:rFonts w:ascii="Arial" w:hAnsi="Arial" w:cs="Arial"/>
                <w:bCs/>
                <w:i/>
                <w:iCs/>
                <w:color w:val="000000"/>
                <w:sz w:val="12"/>
                <w:shd w:val="clear" w:color="auto" w:fill="FFFFFF"/>
              </w:rPr>
              <w:t>Plan with Pets</w:t>
            </w:r>
          </w:p>
          <w:p w14:paraId="5FE9EACC" w14:textId="1BCC7F0B" w:rsidR="008D68B4" w:rsidRDefault="008D68B4" w:rsidP="00E20754">
            <w:pPr>
              <w:pStyle w:val="NormalWeb"/>
              <w:spacing w:before="0" w:beforeAutospacing="0" w:after="0" w:afterAutospacing="0" w:line="276" w:lineRule="auto"/>
              <w:rPr>
                <w:rFonts w:ascii="Arial" w:hAnsi="Arial" w:cs="Arial"/>
                <w:i/>
                <w:color w:val="000000"/>
                <w:sz w:val="12"/>
                <w:shd w:val="clear" w:color="auto" w:fill="FFFFFF"/>
              </w:rPr>
            </w:pPr>
          </w:p>
        </w:tc>
        <w:tc>
          <w:tcPr>
            <w:tcW w:w="236" w:type="dxa"/>
            <w:gridSpan w:val="2"/>
          </w:tcPr>
          <w:p w14:paraId="2BE189E6" w14:textId="77777777" w:rsidR="008D68B4" w:rsidRDefault="008D68B4" w:rsidP="006A554A">
            <w:pPr>
              <w:pStyle w:val="NormalWeb"/>
              <w:spacing w:before="0" w:beforeAutospacing="0" w:after="0" w:afterAutospacing="0" w:line="276" w:lineRule="auto"/>
              <w:jc w:val="center"/>
              <w:rPr>
                <w:rFonts w:ascii="Arial" w:hAnsi="Arial" w:cs="Arial"/>
                <w:i/>
                <w:color w:val="000000"/>
                <w:sz w:val="12"/>
                <w:shd w:val="clear" w:color="auto" w:fill="FFFFFF"/>
              </w:rPr>
            </w:pPr>
          </w:p>
        </w:tc>
        <w:tc>
          <w:tcPr>
            <w:tcW w:w="236" w:type="dxa"/>
          </w:tcPr>
          <w:p w14:paraId="067404B7" w14:textId="77777777" w:rsidR="008D68B4" w:rsidRDefault="008D68B4" w:rsidP="006A554A">
            <w:pPr>
              <w:pStyle w:val="NormalWeb"/>
              <w:spacing w:before="0" w:beforeAutospacing="0" w:after="0" w:afterAutospacing="0" w:line="276" w:lineRule="auto"/>
              <w:jc w:val="center"/>
              <w:rPr>
                <w:rFonts w:ascii="Arial" w:hAnsi="Arial" w:cs="Arial"/>
                <w:i/>
                <w:color w:val="000000"/>
                <w:sz w:val="12"/>
                <w:shd w:val="clear" w:color="auto" w:fill="FFFFFF"/>
              </w:rPr>
            </w:pPr>
          </w:p>
        </w:tc>
        <w:tc>
          <w:tcPr>
            <w:tcW w:w="1870" w:type="dxa"/>
            <w:gridSpan w:val="3"/>
          </w:tcPr>
          <w:p w14:paraId="261A4E91" w14:textId="0298139F" w:rsidR="008D68B4" w:rsidRDefault="008D68B4" w:rsidP="008E1AEA">
            <w:pPr>
              <w:pStyle w:val="NormalWeb"/>
              <w:spacing w:before="0" w:beforeAutospacing="0" w:after="0" w:afterAutospacing="0" w:line="276" w:lineRule="auto"/>
              <w:rPr>
                <w:rFonts w:ascii="Arial" w:hAnsi="Arial" w:cs="Arial"/>
                <w:bCs/>
                <w:i/>
                <w:iCs/>
                <w:color w:val="000000"/>
                <w:sz w:val="12"/>
                <w:shd w:val="clear" w:color="auto" w:fill="FFFFFF"/>
              </w:rPr>
            </w:pPr>
            <w:r>
              <w:rPr>
                <w:rFonts w:ascii="Arial" w:hAnsi="Arial" w:cs="Arial"/>
                <w:i/>
                <w:color w:val="000000"/>
                <w:sz w:val="12"/>
                <w:shd w:val="clear" w:color="auto" w:fill="FFFFFF"/>
              </w:rPr>
              <w:t>Red Cross Prep</w:t>
            </w:r>
          </w:p>
          <w:p w14:paraId="5A44CDE4" w14:textId="3D581CEA" w:rsidR="008D68B4" w:rsidRDefault="00D64CCF" w:rsidP="008E1AEA">
            <w:pPr>
              <w:pStyle w:val="NormalWeb"/>
              <w:spacing w:before="0" w:beforeAutospacing="0" w:after="0" w:afterAutospacing="0" w:line="276" w:lineRule="auto"/>
              <w:rPr>
                <w:rFonts w:ascii="Arial" w:hAnsi="Arial" w:cs="Arial"/>
                <w:bCs/>
                <w:i/>
                <w:iCs/>
                <w:sz w:val="12"/>
                <w:szCs w:val="12"/>
              </w:rPr>
            </w:pPr>
            <w:r>
              <w:rPr>
                <w:rFonts w:ascii="Arial" w:hAnsi="Arial" w:cs="Arial"/>
                <w:bCs/>
                <w:i/>
                <w:iCs/>
                <w:color w:val="000000"/>
                <w:sz w:val="12"/>
                <w:shd w:val="clear" w:color="auto" w:fill="FFFFFF"/>
              </w:rPr>
              <w:t>Kit for Pets</w:t>
            </w:r>
          </w:p>
          <w:p w14:paraId="387F08A8" w14:textId="739E4C13" w:rsidR="008D68B4" w:rsidRPr="003D66F3" w:rsidRDefault="008D68B4" w:rsidP="006A554A">
            <w:pPr>
              <w:pStyle w:val="NormalWeb"/>
              <w:spacing w:before="0" w:beforeAutospacing="0" w:after="0" w:afterAutospacing="0" w:line="276" w:lineRule="auto"/>
              <w:jc w:val="center"/>
              <w:rPr>
                <w:rFonts w:ascii="Arial" w:hAnsi="Arial" w:cs="Arial"/>
                <w:bCs/>
                <w:i/>
                <w:iCs/>
                <w:sz w:val="12"/>
                <w:szCs w:val="12"/>
              </w:rPr>
            </w:pPr>
          </w:p>
        </w:tc>
        <w:tc>
          <w:tcPr>
            <w:tcW w:w="1884" w:type="dxa"/>
            <w:gridSpan w:val="3"/>
          </w:tcPr>
          <w:p w14:paraId="7C7BDCBC" w14:textId="06E76510" w:rsidR="008D68B4" w:rsidRDefault="008D68B4" w:rsidP="008E1AEA">
            <w:pPr>
              <w:pStyle w:val="NormalWeb"/>
              <w:spacing w:before="0" w:beforeAutospacing="0" w:after="0" w:afterAutospacing="0" w:line="276" w:lineRule="auto"/>
              <w:rPr>
                <w:rFonts w:ascii="Arial" w:hAnsi="Arial" w:cs="Arial"/>
                <w:bCs/>
                <w:i/>
                <w:iCs/>
                <w:color w:val="000000"/>
                <w:sz w:val="12"/>
                <w:shd w:val="clear" w:color="auto" w:fill="FFFFFF"/>
              </w:rPr>
            </w:pPr>
            <w:r>
              <w:rPr>
                <w:rFonts w:ascii="Arial" w:hAnsi="Arial" w:cs="Arial"/>
                <w:i/>
                <w:color w:val="000000"/>
                <w:sz w:val="12"/>
                <w:shd w:val="clear" w:color="auto" w:fill="FFFFFF"/>
              </w:rPr>
              <w:t>Red Cross Prep</w:t>
            </w:r>
          </w:p>
          <w:p w14:paraId="36D011FB" w14:textId="23BBFB24" w:rsidR="008D68B4" w:rsidRPr="003D66F3" w:rsidRDefault="00D64CCF" w:rsidP="008E1AEA">
            <w:pPr>
              <w:pStyle w:val="NormalWeb"/>
              <w:spacing w:before="0" w:beforeAutospacing="0" w:after="0" w:afterAutospacing="0" w:line="276" w:lineRule="auto"/>
              <w:rPr>
                <w:rFonts w:ascii="Arial" w:hAnsi="Arial" w:cs="Arial"/>
                <w:bCs/>
                <w:i/>
                <w:iCs/>
                <w:sz w:val="12"/>
                <w:szCs w:val="12"/>
              </w:rPr>
            </w:pPr>
            <w:r>
              <w:rPr>
                <w:rFonts w:ascii="Arial" w:hAnsi="Arial" w:cs="Arial"/>
                <w:bCs/>
                <w:i/>
                <w:iCs/>
                <w:color w:val="000000"/>
                <w:sz w:val="12"/>
                <w:shd w:val="clear" w:color="auto" w:fill="FFFFFF"/>
              </w:rPr>
              <w:t>Pet Safety</w:t>
            </w:r>
          </w:p>
          <w:p w14:paraId="674EA36C" w14:textId="7C6A1E2E" w:rsidR="008D68B4" w:rsidRPr="003D66F3" w:rsidRDefault="008D68B4" w:rsidP="005F4E4D">
            <w:pPr>
              <w:pStyle w:val="NormalWeb"/>
              <w:spacing w:before="0" w:beforeAutospacing="0" w:after="0" w:afterAutospacing="0" w:line="276" w:lineRule="auto"/>
              <w:jc w:val="center"/>
              <w:rPr>
                <w:rFonts w:ascii="Arial" w:hAnsi="Arial" w:cs="Arial"/>
                <w:bCs/>
                <w:i/>
                <w:iCs/>
                <w:sz w:val="12"/>
                <w:szCs w:val="12"/>
              </w:rPr>
            </w:pPr>
          </w:p>
        </w:tc>
        <w:tc>
          <w:tcPr>
            <w:tcW w:w="1884" w:type="dxa"/>
            <w:gridSpan w:val="3"/>
          </w:tcPr>
          <w:p w14:paraId="33D89D81" w14:textId="77777777" w:rsidR="006A08D6" w:rsidRDefault="008D68B4" w:rsidP="008E1AEA">
            <w:pPr>
              <w:pStyle w:val="NormalWeb"/>
              <w:spacing w:before="0" w:beforeAutospacing="0" w:after="0" w:afterAutospacing="0" w:line="276" w:lineRule="auto"/>
              <w:rPr>
                <w:rFonts w:ascii="Arial" w:hAnsi="Arial" w:cs="Arial"/>
                <w:bCs/>
                <w:i/>
                <w:iCs/>
                <w:color w:val="000000"/>
                <w:sz w:val="12"/>
                <w:shd w:val="clear" w:color="auto" w:fill="FFFFFF"/>
              </w:rPr>
            </w:pPr>
            <w:r>
              <w:rPr>
                <w:rFonts w:ascii="Arial" w:hAnsi="Arial" w:cs="Arial"/>
                <w:i/>
                <w:color w:val="000000"/>
                <w:sz w:val="12"/>
                <w:shd w:val="clear" w:color="auto" w:fill="FFFFFF"/>
              </w:rPr>
              <w:t>Red Cross Prep</w:t>
            </w:r>
          </w:p>
          <w:p w14:paraId="5058C011" w14:textId="1480D43C" w:rsidR="006A08D6" w:rsidDel="00E50202" w:rsidRDefault="008D68B4" w:rsidP="008E1AEA">
            <w:pPr>
              <w:pStyle w:val="NormalWeb"/>
              <w:spacing w:before="0" w:beforeAutospacing="0" w:after="0" w:afterAutospacing="0" w:line="276" w:lineRule="auto"/>
              <w:rPr>
                <w:del w:id="10" w:author="Brown, Anne" w:date="2023-08-23T09:06:00Z"/>
                <w:rFonts w:ascii="Arial" w:hAnsi="Arial" w:cs="Arial"/>
                <w:bCs/>
                <w:i/>
                <w:iCs/>
                <w:color w:val="000000"/>
                <w:sz w:val="12"/>
                <w:shd w:val="clear" w:color="auto" w:fill="FFFFFF"/>
              </w:rPr>
            </w:pPr>
            <w:del w:id="11" w:author="Brown, Anne" w:date="2023-08-23T09:06:00Z">
              <w:r w:rsidDel="00E50202">
                <w:rPr>
                  <w:rFonts w:ascii="Arial" w:hAnsi="Arial" w:cs="Arial"/>
                  <w:bCs/>
                  <w:i/>
                  <w:iCs/>
                  <w:color w:val="000000"/>
                  <w:sz w:val="12"/>
                  <w:shd w:val="clear" w:color="auto" w:fill="FFFFFF"/>
                </w:rPr>
                <w:delText xml:space="preserve">Evacuating without </w:delText>
              </w:r>
            </w:del>
          </w:p>
          <w:p w14:paraId="43220CCB" w14:textId="67BA3663" w:rsidR="006A08D6" w:rsidRDefault="008D68B4" w:rsidP="008E1AEA">
            <w:pPr>
              <w:pStyle w:val="NormalWeb"/>
              <w:spacing w:before="0" w:beforeAutospacing="0" w:after="0" w:afterAutospacing="0" w:line="276" w:lineRule="auto"/>
              <w:rPr>
                <w:rFonts w:ascii="Arial" w:hAnsi="Arial" w:cs="Arial"/>
                <w:bCs/>
                <w:i/>
                <w:iCs/>
                <w:sz w:val="12"/>
                <w:szCs w:val="12"/>
              </w:rPr>
            </w:pPr>
            <w:del w:id="12" w:author="Brown, Anne" w:date="2023-08-23T09:06:00Z">
              <w:r w:rsidDel="00E50202">
                <w:rPr>
                  <w:rFonts w:ascii="Arial" w:hAnsi="Arial" w:cs="Arial"/>
                  <w:bCs/>
                  <w:i/>
                  <w:iCs/>
                  <w:color w:val="000000"/>
                  <w:sz w:val="12"/>
                  <w:shd w:val="clear" w:color="auto" w:fill="FFFFFF"/>
                </w:rPr>
                <w:delText>Car</w:delText>
              </w:r>
            </w:del>
            <w:ins w:id="13" w:author="Brown, Anne" w:date="2023-08-23T09:06:00Z">
              <w:r w:rsidR="00E50202">
                <w:rPr>
                  <w:rFonts w:ascii="Arial" w:hAnsi="Arial" w:cs="Arial"/>
                  <w:bCs/>
                  <w:i/>
                  <w:iCs/>
                  <w:color w:val="000000"/>
                  <w:sz w:val="12"/>
                  <w:shd w:val="clear" w:color="auto" w:fill="FFFFFF"/>
                </w:rPr>
                <w:t>Emergency App</w:t>
              </w:r>
            </w:ins>
            <w:r w:rsidR="008E1AEA">
              <w:rPr>
                <w:rFonts w:ascii="Arial" w:hAnsi="Arial" w:cs="Arial"/>
                <w:bCs/>
                <w:i/>
                <w:iCs/>
                <w:sz w:val="12"/>
                <w:szCs w:val="12"/>
              </w:rPr>
              <w:t xml:space="preserve"> </w:t>
            </w:r>
            <w:r>
              <w:rPr>
                <w:rFonts w:ascii="Arial" w:hAnsi="Arial" w:cs="Arial"/>
                <w:bCs/>
                <w:i/>
                <w:iCs/>
                <w:sz w:val="12"/>
                <w:szCs w:val="12"/>
              </w:rPr>
              <w:t>(</w:t>
            </w:r>
            <w:r w:rsidRPr="00CB66AC">
              <w:rPr>
                <w:rFonts w:ascii="Arial" w:hAnsi="Arial" w:cs="Arial"/>
                <w:bCs/>
                <w:i/>
                <w:iCs/>
                <w:sz w:val="12"/>
                <w:szCs w:val="12"/>
              </w:rPr>
              <w:t>also provided as</w:t>
            </w:r>
          </w:p>
          <w:p w14:paraId="296A9E19" w14:textId="7C493AAB" w:rsidR="008D68B4" w:rsidRPr="006A08D6" w:rsidRDefault="008D68B4" w:rsidP="008E1AEA">
            <w:pPr>
              <w:pStyle w:val="NormalWeb"/>
              <w:spacing w:before="0" w:beforeAutospacing="0" w:after="0" w:afterAutospacing="0" w:line="276" w:lineRule="auto"/>
              <w:rPr>
                <w:rFonts w:ascii="Arial" w:hAnsi="Arial" w:cs="Arial"/>
                <w:bCs/>
                <w:i/>
                <w:iCs/>
                <w:color w:val="000000"/>
                <w:sz w:val="12"/>
                <w:shd w:val="clear" w:color="auto" w:fill="FFFFFF"/>
              </w:rPr>
            </w:pPr>
            <w:r w:rsidRPr="00CB66AC">
              <w:rPr>
                <w:rFonts w:ascii="Arial" w:hAnsi="Arial" w:cs="Arial"/>
                <w:bCs/>
                <w:i/>
                <w:iCs/>
                <w:sz w:val="12"/>
                <w:szCs w:val="12"/>
              </w:rPr>
              <w:t xml:space="preserve"> </w:t>
            </w:r>
            <w:r>
              <w:rPr>
                <w:rFonts w:ascii="Arial" w:hAnsi="Arial" w:cs="Arial"/>
                <w:bCs/>
                <w:i/>
                <w:iCs/>
                <w:sz w:val="12"/>
                <w:szCs w:val="12"/>
              </w:rPr>
              <w:t>Vertica</w:t>
            </w:r>
            <w:r w:rsidR="006A08D6">
              <w:rPr>
                <w:rFonts w:ascii="Arial" w:hAnsi="Arial" w:cs="Arial"/>
                <w:bCs/>
                <w:i/>
                <w:iCs/>
                <w:sz w:val="12"/>
                <w:szCs w:val="12"/>
              </w:rPr>
              <w:t>l</w:t>
            </w:r>
            <w:r w:rsidR="006A08D6">
              <w:rPr>
                <w:rFonts w:ascii="Arial" w:hAnsi="Arial" w:cs="Arial"/>
                <w:bCs/>
                <w:i/>
                <w:iCs/>
                <w:color w:val="000000"/>
                <w:sz w:val="12"/>
                <w:shd w:val="clear" w:color="auto" w:fill="FFFFFF"/>
              </w:rPr>
              <w:t xml:space="preserve"> </w:t>
            </w:r>
            <w:r>
              <w:rPr>
                <w:rFonts w:ascii="Arial" w:hAnsi="Arial" w:cs="Arial"/>
                <w:bCs/>
                <w:i/>
                <w:iCs/>
                <w:sz w:val="12"/>
                <w:szCs w:val="12"/>
              </w:rPr>
              <w:t xml:space="preserve">size)  </w:t>
            </w:r>
          </w:p>
        </w:tc>
        <w:tc>
          <w:tcPr>
            <w:tcW w:w="1884" w:type="dxa"/>
            <w:gridSpan w:val="3"/>
          </w:tcPr>
          <w:p w14:paraId="0DC1CF13" w14:textId="77777777" w:rsidR="008D68B4" w:rsidRDefault="008D68B4" w:rsidP="008E1AEA">
            <w:pPr>
              <w:pStyle w:val="NormalWeb"/>
              <w:spacing w:before="0" w:beforeAutospacing="0" w:after="0" w:afterAutospacing="0" w:line="276" w:lineRule="auto"/>
              <w:rPr>
                <w:rFonts w:ascii="Arial" w:hAnsi="Arial" w:cs="Arial"/>
                <w:bCs/>
                <w:i/>
                <w:iCs/>
                <w:color w:val="000000"/>
                <w:sz w:val="12"/>
                <w:shd w:val="clear" w:color="auto" w:fill="FFFFFF"/>
              </w:rPr>
            </w:pPr>
            <w:r>
              <w:rPr>
                <w:rFonts w:ascii="Arial" w:hAnsi="Arial" w:cs="Arial"/>
                <w:i/>
                <w:color w:val="000000"/>
                <w:sz w:val="12"/>
                <w:shd w:val="clear" w:color="auto" w:fill="FFFFFF"/>
              </w:rPr>
              <w:t>Red Cross Prep</w:t>
            </w:r>
          </w:p>
          <w:p w14:paraId="233711B7" w14:textId="3F152CA4" w:rsidR="008D68B4" w:rsidRPr="008E1AEA" w:rsidRDefault="008D68B4" w:rsidP="008E1AEA">
            <w:pPr>
              <w:pStyle w:val="NormalWeb"/>
              <w:spacing w:before="0" w:beforeAutospacing="0" w:after="0" w:afterAutospacing="0" w:line="276" w:lineRule="auto"/>
              <w:rPr>
                <w:rFonts w:ascii="Arial" w:hAnsi="Arial" w:cs="Arial"/>
                <w:bCs/>
                <w:i/>
                <w:iCs/>
                <w:sz w:val="12"/>
                <w:szCs w:val="12"/>
              </w:rPr>
            </w:pPr>
            <w:r>
              <w:rPr>
                <w:rFonts w:ascii="Arial" w:hAnsi="Arial" w:cs="Arial"/>
                <w:bCs/>
                <w:i/>
                <w:iCs/>
                <w:color w:val="000000"/>
                <w:sz w:val="12"/>
                <w:shd w:val="clear" w:color="auto" w:fill="FFFFFF"/>
              </w:rPr>
              <w:t>Preparing</w:t>
            </w:r>
            <w:r w:rsidR="008E1AEA">
              <w:rPr>
                <w:rFonts w:ascii="Arial" w:hAnsi="Arial" w:cs="Arial"/>
                <w:bCs/>
                <w:i/>
                <w:iCs/>
                <w:color w:val="000000"/>
                <w:sz w:val="12"/>
                <w:shd w:val="clear" w:color="auto" w:fill="FFFFFF"/>
              </w:rPr>
              <w:t xml:space="preserve"> </w:t>
            </w:r>
            <w:r>
              <w:rPr>
                <w:rFonts w:ascii="Arial" w:hAnsi="Arial" w:cs="Arial"/>
                <w:bCs/>
                <w:i/>
                <w:iCs/>
                <w:color w:val="000000"/>
                <w:sz w:val="12"/>
                <w:shd w:val="clear" w:color="auto" w:fill="FFFFFF"/>
              </w:rPr>
              <w:t>People with Disabilities</w:t>
            </w:r>
            <w:r w:rsidR="008E1AEA">
              <w:rPr>
                <w:rFonts w:ascii="Arial" w:hAnsi="Arial" w:cs="Arial"/>
                <w:bCs/>
                <w:i/>
                <w:iCs/>
                <w:sz w:val="12"/>
                <w:szCs w:val="12"/>
              </w:rPr>
              <w:t xml:space="preserve"> </w:t>
            </w:r>
            <w:r>
              <w:rPr>
                <w:rFonts w:ascii="Arial" w:hAnsi="Arial" w:cs="Arial"/>
                <w:bCs/>
                <w:i/>
                <w:iCs/>
                <w:sz w:val="12"/>
                <w:szCs w:val="12"/>
              </w:rPr>
              <w:t>(</w:t>
            </w:r>
            <w:r w:rsidRPr="00CB66AC">
              <w:rPr>
                <w:rFonts w:ascii="Arial" w:hAnsi="Arial" w:cs="Arial"/>
                <w:bCs/>
                <w:i/>
                <w:iCs/>
                <w:sz w:val="12"/>
                <w:szCs w:val="12"/>
              </w:rPr>
              <w:t xml:space="preserve">also provided as </w:t>
            </w:r>
            <w:r w:rsidR="00B23757">
              <w:rPr>
                <w:rFonts w:ascii="Arial" w:hAnsi="Arial" w:cs="Arial"/>
                <w:bCs/>
                <w:i/>
                <w:iCs/>
                <w:sz w:val="12"/>
                <w:szCs w:val="12"/>
              </w:rPr>
              <w:t xml:space="preserve">Vertical </w:t>
            </w:r>
            <w:r>
              <w:rPr>
                <w:rFonts w:ascii="Arial" w:hAnsi="Arial" w:cs="Arial"/>
                <w:bCs/>
                <w:i/>
                <w:iCs/>
                <w:sz w:val="12"/>
                <w:szCs w:val="12"/>
              </w:rPr>
              <w:t xml:space="preserve">size) </w:t>
            </w:r>
          </w:p>
          <w:p w14:paraId="4E3DEBBF" w14:textId="66637462" w:rsidR="008D68B4" w:rsidRDefault="008D68B4" w:rsidP="005E2278">
            <w:pPr>
              <w:pStyle w:val="NormalWeb"/>
              <w:spacing w:before="0" w:beforeAutospacing="0" w:after="0" w:afterAutospacing="0" w:line="276" w:lineRule="auto"/>
              <w:ind w:left="-30" w:right="-30"/>
              <w:jc w:val="center"/>
              <w:rPr>
                <w:rFonts w:ascii="Arial" w:hAnsi="Arial" w:cs="Arial"/>
                <w:i/>
                <w:color w:val="000000"/>
                <w:sz w:val="12"/>
                <w:shd w:val="clear" w:color="auto" w:fill="FFFFFF"/>
              </w:rPr>
            </w:pPr>
          </w:p>
        </w:tc>
      </w:tr>
    </w:tbl>
    <w:p w14:paraId="7E980DBE" w14:textId="28406631" w:rsidR="009360A8" w:rsidRPr="00E00BE9" w:rsidRDefault="003764AF" w:rsidP="00D1098A">
      <w:pPr>
        <w:rPr>
          <w:rFonts w:ascii="Arial" w:hAnsi="Arial" w:cs="Arial"/>
        </w:rPr>
      </w:pPr>
      <w:r>
        <w:rPr>
          <w:rFonts w:ascii="Arial" w:hAnsi="Arial" w:cs="Arial"/>
          <w:b/>
          <w:bCs/>
          <w:u w:val="single"/>
        </w:rPr>
        <w:t>Preparing Y</w:t>
      </w:r>
      <w:r w:rsidR="009360A8">
        <w:rPr>
          <w:rFonts w:ascii="Arial" w:hAnsi="Arial" w:cs="Arial"/>
          <w:b/>
          <w:bCs/>
          <w:u w:val="single"/>
        </w:rPr>
        <w:t>our Community</w:t>
      </w:r>
      <w:r w:rsidR="009360A8" w:rsidRPr="00E00BE9">
        <w:rPr>
          <w:rFonts w:ascii="Arial" w:hAnsi="Arial" w:cs="Arial"/>
          <w:b/>
          <w:bCs/>
        </w:rPr>
        <w:t>:</w:t>
      </w:r>
      <w:r w:rsidR="009360A8" w:rsidRPr="00E00BE9">
        <w:rPr>
          <w:rFonts w:ascii="Arial" w:hAnsi="Arial" w:cs="Arial"/>
        </w:rPr>
        <w:t xml:space="preserve"> </w:t>
      </w:r>
      <w:r w:rsidR="009360A8" w:rsidRPr="00E00BE9">
        <w:rPr>
          <w:rFonts w:ascii="Arial" w:hAnsi="Arial" w:cs="Arial"/>
        </w:rPr>
        <w:tab/>
      </w:r>
    </w:p>
    <w:p w14:paraId="77F31425" w14:textId="65C532ED" w:rsidR="006A554A" w:rsidRPr="00E20754" w:rsidRDefault="78A9C13B" w:rsidP="56F65C11">
      <w:pPr>
        <w:pStyle w:val="ListParagraph"/>
        <w:numPr>
          <w:ilvl w:val="0"/>
          <w:numId w:val="27"/>
        </w:numPr>
        <w:spacing w:beforeLines="50" w:before="120" w:afterLines="50" w:after="120" w:line="276" w:lineRule="auto"/>
        <w:ind w:left="360"/>
        <w:rPr>
          <w:rFonts w:ascii="Arial" w:eastAsia="Arial" w:hAnsi="Arial" w:cs="Arial"/>
          <w:sz w:val="21"/>
          <w:szCs w:val="21"/>
        </w:rPr>
      </w:pPr>
      <w:r w:rsidRPr="00E20754">
        <w:rPr>
          <w:rStyle w:val="Hyperlink"/>
          <w:rFonts w:eastAsia="Arial"/>
          <w:color w:val="auto"/>
          <w:sz w:val="21"/>
          <w:szCs w:val="21"/>
          <w:u w:val="none"/>
        </w:rPr>
        <w:t xml:space="preserve">As disasters become more frequent and intense due to the climate crisis, the need for </w:t>
      </w:r>
      <w:r w:rsidR="2EE5EDD8" w:rsidRPr="00E20754">
        <w:rPr>
          <w:rStyle w:val="Hyperlink"/>
          <w:rFonts w:eastAsia="Arial"/>
          <w:color w:val="auto"/>
          <w:sz w:val="21"/>
          <w:szCs w:val="21"/>
          <w:u w:val="none"/>
        </w:rPr>
        <w:t>@</w:t>
      </w:r>
      <w:r w:rsidRPr="00E20754">
        <w:rPr>
          <w:rStyle w:val="Hyperlink"/>
          <w:rFonts w:eastAsia="Arial"/>
          <w:color w:val="auto"/>
          <w:sz w:val="21"/>
          <w:szCs w:val="21"/>
          <w:u w:val="none"/>
        </w:rPr>
        <w:t xml:space="preserve">RedCross response has never been greater. You can help by </w:t>
      </w:r>
      <w:r w:rsidR="1BF791D5" w:rsidRPr="00E20754">
        <w:rPr>
          <w:rStyle w:val="Hyperlink"/>
          <w:rFonts w:eastAsia="Arial"/>
          <w:color w:val="auto"/>
          <w:sz w:val="21"/>
          <w:szCs w:val="21"/>
          <w:u w:val="none"/>
        </w:rPr>
        <w:t xml:space="preserve">becoming a </w:t>
      </w:r>
      <w:r w:rsidR="3E540434" w:rsidRPr="00E20754">
        <w:rPr>
          <w:rStyle w:val="Hyperlink"/>
          <w:rFonts w:eastAsia="Arial"/>
          <w:color w:val="auto"/>
          <w:sz w:val="21"/>
          <w:szCs w:val="21"/>
          <w:u w:val="none"/>
        </w:rPr>
        <w:t xml:space="preserve">disaster </w:t>
      </w:r>
      <w:r w:rsidR="1BF791D5" w:rsidRPr="00E20754">
        <w:rPr>
          <w:rStyle w:val="Hyperlink"/>
          <w:rFonts w:eastAsia="Arial"/>
          <w:color w:val="auto"/>
          <w:sz w:val="21"/>
          <w:szCs w:val="21"/>
          <w:u w:val="none"/>
        </w:rPr>
        <w:t xml:space="preserve">volunteer: </w:t>
      </w:r>
      <w:hyperlink r:id="rId40" w:history="1">
        <w:r w:rsidR="45B3B223" w:rsidRPr="00662938">
          <w:rPr>
            <w:rFonts w:ascii="Arial" w:hAnsi="Arial" w:cs="Arial"/>
            <w:color w:val="0033CC"/>
            <w:sz w:val="21"/>
            <w:szCs w:val="21"/>
          </w:rPr>
          <w:t>https://rdcrss.org/3gsgU6C</w:t>
        </w:r>
      </w:hyperlink>
    </w:p>
    <w:p w14:paraId="09413401" w14:textId="7735178D" w:rsidR="006A554A" w:rsidRPr="00E20754" w:rsidRDefault="006A554A" w:rsidP="56F65C11">
      <w:pPr>
        <w:pStyle w:val="ListParagraph"/>
        <w:numPr>
          <w:ilvl w:val="0"/>
          <w:numId w:val="27"/>
        </w:numPr>
        <w:spacing w:beforeLines="50" w:before="120" w:afterLines="50" w:after="120" w:line="276" w:lineRule="auto"/>
        <w:ind w:left="360"/>
        <w:rPr>
          <w:rFonts w:ascii="Arial" w:eastAsia="Arial" w:hAnsi="Arial" w:cs="Arial"/>
          <w:sz w:val="21"/>
          <w:szCs w:val="21"/>
        </w:rPr>
      </w:pPr>
      <w:r w:rsidRPr="00E20754">
        <w:rPr>
          <w:rStyle w:val="Hyperlink"/>
          <w:rFonts w:eastAsia="Arial"/>
          <w:color w:val="auto"/>
          <w:sz w:val="21"/>
          <w:szCs w:val="21"/>
          <w:u w:val="none"/>
        </w:rPr>
        <w:lastRenderedPageBreak/>
        <w:t xml:space="preserve">Help make sure no one has to go through a disaster alone. </w:t>
      </w:r>
      <w:r w:rsidRPr="00E20754">
        <w:rPr>
          <w:rFonts w:ascii="Arial" w:eastAsia="Arial" w:hAnsi="Arial" w:cs="Arial"/>
          <w:sz w:val="21"/>
          <w:szCs w:val="21"/>
        </w:rPr>
        <w:t xml:space="preserve">Learn how you can get trained to become a @RedCross disaster volunteer: </w:t>
      </w:r>
      <w:hyperlink r:id="rId41">
        <w:r w:rsidRPr="00E20754">
          <w:rPr>
            <w:rStyle w:val="Hyperlink"/>
            <w:rFonts w:eastAsia="Arial"/>
            <w:color w:val="0033CC"/>
            <w:sz w:val="21"/>
            <w:szCs w:val="21"/>
          </w:rPr>
          <w:t>https://rdcrss.org/3gsgU6C</w:t>
        </w:r>
      </w:hyperlink>
    </w:p>
    <w:p w14:paraId="2574CA6E" w14:textId="758BA029" w:rsidR="006A554A" w:rsidRPr="00E20754" w:rsidRDefault="001D636F" w:rsidP="56F65C11">
      <w:pPr>
        <w:pStyle w:val="ListParagraph"/>
        <w:numPr>
          <w:ilvl w:val="0"/>
          <w:numId w:val="27"/>
        </w:numPr>
        <w:spacing w:beforeLines="50" w:before="120" w:afterLines="50" w:after="120" w:line="276" w:lineRule="auto"/>
        <w:ind w:left="360"/>
        <w:rPr>
          <w:rFonts w:ascii="Arial" w:eastAsia="Arial" w:hAnsi="Arial" w:cs="Arial"/>
          <w:sz w:val="21"/>
          <w:szCs w:val="21"/>
        </w:rPr>
      </w:pPr>
      <w:r w:rsidRPr="00E20754">
        <w:rPr>
          <w:rFonts w:ascii="Arial" w:eastAsia="Arial" w:hAnsi="Arial" w:cs="Arial"/>
          <w:sz w:val="21"/>
          <w:szCs w:val="21"/>
        </w:rPr>
        <w:t>As disasters increase in frequency and intensity, o</w:t>
      </w:r>
      <w:r w:rsidR="006A554A" w:rsidRPr="00E20754">
        <w:rPr>
          <w:rFonts w:ascii="Arial" w:eastAsia="Arial" w:hAnsi="Arial" w:cs="Arial"/>
          <w:sz w:val="21"/>
          <w:szCs w:val="21"/>
        </w:rPr>
        <w:t xml:space="preserve">ur disaster </w:t>
      </w:r>
      <w:r w:rsidRPr="00E20754">
        <w:rPr>
          <w:rFonts w:ascii="Arial" w:eastAsia="Arial" w:hAnsi="Arial" w:cs="Arial"/>
          <w:sz w:val="21"/>
          <w:szCs w:val="21"/>
        </w:rPr>
        <w:t xml:space="preserve">relief </w:t>
      </w:r>
      <w:r w:rsidR="006A554A" w:rsidRPr="00E20754">
        <w:rPr>
          <w:rFonts w:ascii="Arial" w:eastAsia="Arial" w:hAnsi="Arial" w:cs="Arial"/>
          <w:sz w:val="21"/>
          <w:szCs w:val="21"/>
        </w:rPr>
        <w:t xml:space="preserve">partner, the @RedCross, is looking for volunteers to help at shelters </w:t>
      </w:r>
      <w:r w:rsidRPr="00E20754">
        <w:rPr>
          <w:rFonts w:ascii="Arial" w:eastAsia="Arial" w:hAnsi="Arial" w:cs="Arial"/>
          <w:sz w:val="21"/>
          <w:szCs w:val="21"/>
        </w:rPr>
        <w:t>in times of crisis</w:t>
      </w:r>
      <w:r w:rsidR="006A554A" w:rsidRPr="00E20754">
        <w:rPr>
          <w:rFonts w:ascii="Arial" w:eastAsia="Arial" w:hAnsi="Arial" w:cs="Arial"/>
          <w:sz w:val="21"/>
          <w:szCs w:val="21"/>
        </w:rPr>
        <w:t>. Tap here to get trained so you can answer the call when your community needs it most: </w:t>
      </w:r>
      <w:hyperlink r:id="rId42">
        <w:r w:rsidR="006A554A" w:rsidRPr="00E20754">
          <w:rPr>
            <w:rStyle w:val="Hyperlink"/>
            <w:rFonts w:eastAsia="Arial"/>
            <w:color w:val="0033CC"/>
            <w:sz w:val="21"/>
            <w:szCs w:val="21"/>
          </w:rPr>
          <w:t>https://rdcrss.org/3gsgU6C</w:t>
        </w:r>
      </w:hyperlink>
    </w:p>
    <w:p w14:paraId="3A025429" w14:textId="4D94D1EB" w:rsidR="006A554A" w:rsidRPr="00E20754" w:rsidRDefault="006A554A" w:rsidP="56F65C11">
      <w:pPr>
        <w:pStyle w:val="ListParagraph"/>
        <w:numPr>
          <w:ilvl w:val="0"/>
          <w:numId w:val="27"/>
        </w:numPr>
        <w:spacing w:beforeLines="50" w:before="120" w:afterLines="50" w:after="120" w:line="276" w:lineRule="auto"/>
        <w:ind w:left="360"/>
        <w:rPr>
          <w:rFonts w:ascii="Arial" w:eastAsia="Arial" w:hAnsi="Arial" w:cs="Arial"/>
          <w:sz w:val="21"/>
          <w:szCs w:val="21"/>
        </w:rPr>
      </w:pPr>
      <w:r w:rsidRPr="00E20754">
        <w:rPr>
          <w:rStyle w:val="Strong"/>
          <w:rFonts w:ascii="Arial" w:eastAsia="Arial" w:hAnsi="Arial" w:cs="Arial"/>
          <w:b w:val="0"/>
          <w:bCs w:val="0"/>
          <w:sz w:val="21"/>
          <w:szCs w:val="21"/>
        </w:rPr>
        <w:t xml:space="preserve">@RedCross </w:t>
      </w:r>
      <w:r w:rsidRPr="00E20754">
        <w:rPr>
          <w:rFonts w:ascii="Arial" w:eastAsia="Arial" w:hAnsi="Arial" w:cs="Arial"/>
          <w:sz w:val="21"/>
          <w:szCs w:val="21"/>
        </w:rPr>
        <w:t>volunteers</w:t>
      </w:r>
      <w:r w:rsidRPr="00E20754">
        <w:rPr>
          <w:rStyle w:val="Strong"/>
          <w:rFonts w:ascii="Arial" w:eastAsia="Arial" w:hAnsi="Arial" w:cs="Arial"/>
          <w:sz w:val="21"/>
          <w:szCs w:val="21"/>
        </w:rPr>
        <w:t xml:space="preserve"> </w:t>
      </w:r>
      <w:r w:rsidRPr="00E20754">
        <w:rPr>
          <w:rStyle w:val="Strong"/>
          <w:rFonts w:ascii="Arial" w:eastAsia="Arial" w:hAnsi="Arial" w:cs="Arial"/>
          <w:b w:val="0"/>
          <w:bCs w:val="0"/>
          <w:sz w:val="21"/>
          <w:szCs w:val="21"/>
        </w:rPr>
        <w:t>play several critical roles in their local communities, including providing aid after disasters</w:t>
      </w:r>
      <w:r w:rsidR="18AB242D" w:rsidRPr="00E20754">
        <w:rPr>
          <w:rStyle w:val="Strong"/>
          <w:rFonts w:ascii="Arial" w:eastAsia="Arial" w:hAnsi="Arial" w:cs="Arial"/>
          <w:b w:val="0"/>
          <w:bCs w:val="0"/>
          <w:sz w:val="21"/>
          <w:szCs w:val="21"/>
        </w:rPr>
        <w:t xml:space="preserve"> and supporting blood drives</w:t>
      </w:r>
      <w:r w:rsidRPr="00E20754">
        <w:rPr>
          <w:rStyle w:val="Strong"/>
          <w:rFonts w:ascii="Arial" w:eastAsia="Arial" w:hAnsi="Arial" w:cs="Arial"/>
          <w:b w:val="0"/>
          <w:bCs w:val="0"/>
          <w:sz w:val="21"/>
          <w:szCs w:val="21"/>
        </w:rPr>
        <w:t xml:space="preserve">. See </w:t>
      </w:r>
      <w:r w:rsidR="61041E2D" w:rsidRPr="56F65C11">
        <w:rPr>
          <w:rStyle w:val="Strong"/>
          <w:rFonts w:ascii="Arial" w:eastAsia="Arial" w:hAnsi="Arial" w:cs="Arial"/>
          <w:b w:val="0"/>
          <w:bCs w:val="0"/>
          <w:sz w:val="21"/>
          <w:szCs w:val="21"/>
        </w:rPr>
        <w:t xml:space="preserve">the </w:t>
      </w:r>
      <w:r w:rsidRPr="00E20754">
        <w:rPr>
          <w:rStyle w:val="Strong"/>
          <w:rFonts w:ascii="Arial" w:eastAsia="Arial" w:hAnsi="Arial" w:cs="Arial"/>
          <w:b w:val="0"/>
          <w:bCs w:val="0"/>
          <w:sz w:val="21"/>
          <w:szCs w:val="21"/>
        </w:rPr>
        <w:t>most-needed volunteer opportunities here:</w:t>
      </w:r>
      <w:r w:rsidRPr="00E20754">
        <w:rPr>
          <w:rStyle w:val="Strong"/>
          <w:rFonts w:ascii="Arial" w:eastAsia="Arial" w:hAnsi="Arial" w:cs="Arial"/>
          <w:sz w:val="21"/>
          <w:szCs w:val="21"/>
        </w:rPr>
        <w:t xml:space="preserve"> </w:t>
      </w:r>
      <w:hyperlink r:id="rId43">
        <w:r w:rsidRPr="00E20754">
          <w:rPr>
            <w:rStyle w:val="Hyperlink"/>
            <w:rFonts w:eastAsia="Arial"/>
            <w:color w:val="0033CC"/>
            <w:sz w:val="21"/>
            <w:szCs w:val="21"/>
          </w:rPr>
          <w:t>https://rdcrss.org/3gsgU6C</w:t>
        </w:r>
      </w:hyperlink>
    </w:p>
    <w:p w14:paraId="7765CC60" w14:textId="0B759C85" w:rsidR="006A554A" w:rsidRPr="00E20754" w:rsidRDefault="00812DAD" w:rsidP="56F65C11">
      <w:pPr>
        <w:pStyle w:val="ListParagraph"/>
        <w:numPr>
          <w:ilvl w:val="0"/>
          <w:numId w:val="27"/>
        </w:numPr>
        <w:spacing w:beforeLines="50" w:before="120" w:afterLines="50" w:after="120" w:line="276" w:lineRule="auto"/>
        <w:ind w:left="360"/>
        <w:rPr>
          <w:rStyle w:val="Hyperlink"/>
          <w:rFonts w:eastAsia="Arial"/>
          <w:color w:val="auto"/>
          <w:sz w:val="21"/>
          <w:szCs w:val="21"/>
          <w:u w:val="none"/>
        </w:rPr>
      </w:pPr>
      <w:r w:rsidRPr="00E20754">
        <w:rPr>
          <w:rFonts w:ascii="Arial" w:eastAsia="Arial" w:hAnsi="Arial" w:cs="Arial"/>
          <w:sz w:val="21"/>
          <w:szCs w:val="21"/>
        </w:rPr>
        <w:t>Every 2 seconds, someone in the U.S. needs blood</w:t>
      </w:r>
      <w:r w:rsidR="00D54D30" w:rsidRPr="00E20754">
        <w:rPr>
          <w:rFonts w:ascii="Arial" w:eastAsia="Arial" w:hAnsi="Arial" w:cs="Arial"/>
          <w:sz w:val="21"/>
          <w:szCs w:val="21"/>
        </w:rPr>
        <w:t xml:space="preserve">. </w:t>
      </w:r>
      <w:r w:rsidR="006D4CF3" w:rsidRPr="00E20754">
        <w:rPr>
          <w:rFonts w:ascii="Arial" w:eastAsia="Arial" w:hAnsi="Arial" w:cs="Arial"/>
          <w:sz w:val="21"/>
          <w:szCs w:val="21"/>
        </w:rPr>
        <w:t>I</w:t>
      </w:r>
      <w:r w:rsidR="005F4E4D" w:rsidRPr="00E20754">
        <w:rPr>
          <w:rFonts w:ascii="Arial" w:eastAsia="Arial" w:hAnsi="Arial" w:cs="Arial"/>
          <w:sz w:val="21"/>
          <w:szCs w:val="21"/>
        </w:rPr>
        <w:t xml:space="preserve">t’s the blood already on the shelves that helps to save lives in an emergency. To help your community be prepared, make an appointment </w:t>
      </w:r>
      <w:r w:rsidR="005F4E4D" w:rsidRPr="00E20754">
        <w:rPr>
          <w:rStyle w:val="Strong"/>
          <w:rFonts w:ascii="Arial" w:eastAsia="Arial" w:hAnsi="Arial" w:cs="Arial"/>
          <w:b w:val="0"/>
          <w:bCs w:val="0"/>
          <w:sz w:val="21"/>
          <w:szCs w:val="21"/>
        </w:rPr>
        <w:t xml:space="preserve">to donate blood or platelets </w:t>
      </w:r>
      <w:r w:rsidR="00A97E7D" w:rsidRPr="00E20754">
        <w:rPr>
          <w:rStyle w:val="Hyperlink"/>
          <w:rFonts w:eastAsia="Arial"/>
          <w:color w:val="auto"/>
          <w:sz w:val="21"/>
          <w:szCs w:val="21"/>
          <w:u w:val="none"/>
        </w:rPr>
        <w:t xml:space="preserve">with </w:t>
      </w:r>
      <w:r w:rsidR="00A97E7D" w:rsidRPr="00E20754">
        <w:rPr>
          <w:rFonts w:ascii="Arial" w:eastAsia="Arial" w:hAnsi="Arial" w:cs="Arial"/>
          <w:sz w:val="21"/>
          <w:szCs w:val="21"/>
        </w:rPr>
        <w:t xml:space="preserve">our partner </w:t>
      </w:r>
      <w:r w:rsidR="006D4CF3" w:rsidRPr="00E20754">
        <w:rPr>
          <w:rFonts w:ascii="Arial" w:eastAsia="Arial" w:hAnsi="Arial" w:cs="Arial"/>
          <w:sz w:val="21"/>
          <w:szCs w:val="21"/>
        </w:rPr>
        <w:t xml:space="preserve">the </w:t>
      </w:r>
      <w:r w:rsidR="00A97E7D" w:rsidRPr="00E20754">
        <w:rPr>
          <w:rFonts w:ascii="Arial" w:eastAsia="Arial" w:hAnsi="Arial" w:cs="Arial"/>
          <w:sz w:val="21"/>
          <w:szCs w:val="21"/>
        </w:rPr>
        <w:t>@RedCross</w:t>
      </w:r>
      <w:r w:rsidR="00A97E7D" w:rsidRPr="00E20754">
        <w:rPr>
          <w:rStyle w:val="Hyperlink"/>
          <w:rFonts w:eastAsia="Arial"/>
          <w:color w:val="auto"/>
          <w:sz w:val="21"/>
          <w:szCs w:val="21"/>
          <w:u w:val="none"/>
        </w:rPr>
        <w:t xml:space="preserve">: </w:t>
      </w:r>
      <w:hyperlink r:id="rId44">
        <w:r w:rsidR="00A97E7D" w:rsidRPr="00E20754">
          <w:rPr>
            <w:rStyle w:val="Hyperlink"/>
            <w:rFonts w:eastAsia="Arial"/>
            <w:color w:val="0033CC"/>
            <w:sz w:val="21"/>
            <w:szCs w:val="21"/>
          </w:rPr>
          <w:t>rcblood.org/appt</w:t>
        </w:r>
      </w:hyperlink>
    </w:p>
    <w:p w14:paraId="76993C75" w14:textId="77777777" w:rsidR="005F4E4D" w:rsidRPr="00E20754" w:rsidRDefault="005F4E4D" w:rsidP="56F65C11">
      <w:pPr>
        <w:pStyle w:val="NormalWeb"/>
        <w:spacing w:before="0" w:beforeAutospacing="0" w:after="0" w:afterAutospacing="0" w:line="276" w:lineRule="auto"/>
        <w:rPr>
          <w:rFonts w:ascii="Arial" w:eastAsia="Arial" w:hAnsi="Arial" w:cs="Arial"/>
          <w:b/>
          <w:bCs/>
          <w:sz w:val="14"/>
          <w:szCs w:val="14"/>
        </w:rPr>
      </w:pPr>
    </w:p>
    <w:tbl>
      <w:tblPr>
        <w:tblStyle w:val="TableGrid"/>
        <w:tblW w:w="99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16"/>
        <w:gridCol w:w="2016"/>
        <w:gridCol w:w="2016"/>
        <w:gridCol w:w="2016"/>
        <w:gridCol w:w="2016"/>
      </w:tblGrid>
      <w:tr w:rsidR="005E2278" w14:paraId="0A8D3734" w14:textId="695FCCD7" w:rsidTr="4365D940">
        <w:trPr>
          <w:trHeight w:val="1853"/>
          <w:jc w:val="center"/>
        </w:trPr>
        <w:tc>
          <w:tcPr>
            <w:tcW w:w="2106" w:type="dxa"/>
            <w:vAlign w:val="center"/>
          </w:tcPr>
          <w:p w14:paraId="2224C007" w14:textId="386CB6B5" w:rsidR="00781E5A" w:rsidRDefault="00781E5A" w:rsidP="009F3F50">
            <w:pPr>
              <w:pStyle w:val="NormalWeb"/>
              <w:spacing w:before="0" w:beforeAutospacing="0" w:after="0" w:afterAutospacing="0" w:line="276" w:lineRule="auto"/>
              <w:jc w:val="center"/>
              <w:rPr>
                <w:rFonts w:ascii="Arial" w:hAnsi="Arial" w:cs="Arial"/>
                <w:b/>
                <w:sz w:val="22"/>
                <w:szCs w:val="22"/>
                <w:u w:val="single"/>
              </w:rPr>
            </w:pPr>
            <w:r>
              <w:rPr>
                <w:noProof/>
              </w:rPr>
              <w:drawing>
                <wp:inline distT="0" distB="0" distL="0" distR="0" wp14:anchorId="3DAA2156" wp14:editId="16671F8F">
                  <wp:extent cx="1097280" cy="1097280"/>
                  <wp:effectExtent l="19050" t="19050" r="26670" b="266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097280" cy="1097280"/>
                          </a:xfrm>
                          <a:prstGeom prst="rect">
                            <a:avLst/>
                          </a:prstGeom>
                          <a:noFill/>
                          <a:ln>
                            <a:solidFill>
                              <a:schemeClr val="accent1"/>
                            </a:solidFill>
                          </a:ln>
                        </pic:spPr>
                      </pic:pic>
                    </a:graphicData>
                  </a:graphic>
                </wp:inline>
              </w:drawing>
            </w:r>
          </w:p>
        </w:tc>
        <w:tc>
          <w:tcPr>
            <w:tcW w:w="1847" w:type="dxa"/>
          </w:tcPr>
          <w:p w14:paraId="76E7930C" w14:textId="0EC6E293" w:rsidR="00781E5A" w:rsidRPr="00521031" w:rsidRDefault="00781E5A" w:rsidP="009F3F50">
            <w:pPr>
              <w:pStyle w:val="NormalWeb"/>
              <w:spacing w:before="0" w:beforeAutospacing="0" w:after="0" w:afterAutospacing="0" w:line="276" w:lineRule="auto"/>
              <w:jc w:val="center"/>
              <w:rPr>
                <w:rFonts w:ascii="Arial" w:hAnsi="Arial" w:cs="Arial"/>
                <w:b/>
                <w:sz w:val="22"/>
                <w:szCs w:val="22"/>
              </w:rPr>
            </w:pPr>
            <w:r>
              <w:rPr>
                <w:noProof/>
              </w:rPr>
              <w:drawing>
                <wp:inline distT="0" distB="0" distL="0" distR="0" wp14:anchorId="7EEEED3A" wp14:editId="18000FD1">
                  <wp:extent cx="1097280" cy="1097280"/>
                  <wp:effectExtent l="19050" t="19050" r="26670" b="266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097280" cy="1097280"/>
                          </a:xfrm>
                          <a:prstGeom prst="rect">
                            <a:avLst/>
                          </a:prstGeom>
                          <a:noFill/>
                          <a:ln>
                            <a:solidFill>
                              <a:schemeClr val="accent1"/>
                            </a:solidFill>
                          </a:ln>
                        </pic:spPr>
                      </pic:pic>
                    </a:graphicData>
                  </a:graphic>
                </wp:inline>
              </w:drawing>
            </w:r>
          </w:p>
        </w:tc>
        <w:tc>
          <w:tcPr>
            <w:tcW w:w="2082" w:type="dxa"/>
          </w:tcPr>
          <w:p w14:paraId="2D0130A4" w14:textId="5E97C229" w:rsidR="00781E5A" w:rsidRDefault="3F3B15D6" w:rsidP="4365D940">
            <w:pPr>
              <w:pStyle w:val="NormalWeb"/>
              <w:spacing w:before="0" w:beforeAutospacing="0" w:after="0" w:afterAutospacing="0" w:line="276" w:lineRule="auto"/>
              <w:jc w:val="center"/>
            </w:pPr>
            <w:r>
              <w:rPr>
                <w:noProof/>
              </w:rPr>
              <w:drawing>
                <wp:inline distT="0" distB="0" distL="0" distR="0" wp14:anchorId="217CD2CA" wp14:editId="115DC15B">
                  <wp:extent cx="1143000" cy="1143000"/>
                  <wp:effectExtent l="0" t="0" r="0" b="0"/>
                  <wp:docPr id="337942445" name="Picture 337942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cstate="print">
                            <a:extLst>
                              <a:ext uri="{28A0092B-C50C-407E-A947-70E740481C1C}">
                                <a14:useLocalDpi xmlns:a14="http://schemas.microsoft.com/office/drawing/2010/main" val="0"/>
                              </a:ext>
                            </a:extLst>
                          </a:blip>
                          <a:stretch>
                            <a:fillRect/>
                          </a:stretch>
                        </pic:blipFill>
                        <pic:spPr>
                          <a:xfrm>
                            <a:off x="0" y="0"/>
                            <a:ext cx="1143000" cy="1143000"/>
                          </a:xfrm>
                          <a:prstGeom prst="rect">
                            <a:avLst/>
                          </a:prstGeom>
                        </pic:spPr>
                      </pic:pic>
                    </a:graphicData>
                  </a:graphic>
                </wp:inline>
              </w:drawing>
            </w:r>
          </w:p>
        </w:tc>
        <w:tc>
          <w:tcPr>
            <w:tcW w:w="1970" w:type="dxa"/>
          </w:tcPr>
          <w:p w14:paraId="21B3D208" w14:textId="4A2F4014" w:rsidR="00781E5A" w:rsidRDefault="00781E5A" w:rsidP="009F3F50">
            <w:pPr>
              <w:pStyle w:val="NormalWeb"/>
              <w:spacing w:before="0" w:beforeAutospacing="0" w:after="0" w:afterAutospacing="0" w:line="276" w:lineRule="auto"/>
              <w:jc w:val="center"/>
              <w:rPr>
                <w:noProof/>
              </w:rPr>
            </w:pPr>
            <w:r>
              <w:rPr>
                <w:noProof/>
              </w:rPr>
              <w:drawing>
                <wp:inline distT="0" distB="0" distL="0" distR="0" wp14:anchorId="5BD82F6B" wp14:editId="374EFF0A">
                  <wp:extent cx="1097280" cy="1097280"/>
                  <wp:effectExtent l="19050" t="19050" r="26670" b="2667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097280" cy="1097280"/>
                          </a:xfrm>
                          <a:prstGeom prst="rect">
                            <a:avLst/>
                          </a:prstGeom>
                          <a:noFill/>
                          <a:ln>
                            <a:solidFill>
                              <a:schemeClr val="accent1"/>
                            </a:solidFill>
                          </a:ln>
                        </pic:spPr>
                      </pic:pic>
                    </a:graphicData>
                  </a:graphic>
                </wp:inline>
              </w:drawing>
            </w:r>
          </w:p>
        </w:tc>
        <w:tc>
          <w:tcPr>
            <w:tcW w:w="1956" w:type="dxa"/>
          </w:tcPr>
          <w:p w14:paraId="1B424C5E" w14:textId="0329A3CD" w:rsidR="00781E5A" w:rsidRDefault="00781E5A" w:rsidP="009F3F50">
            <w:pPr>
              <w:pStyle w:val="NormalWeb"/>
              <w:spacing w:before="0" w:beforeAutospacing="0" w:after="0" w:afterAutospacing="0" w:line="276" w:lineRule="auto"/>
              <w:jc w:val="center"/>
              <w:rPr>
                <w:noProof/>
              </w:rPr>
            </w:pPr>
            <w:r>
              <w:rPr>
                <w:noProof/>
              </w:rPr>
              <w:drawing>
                <wp:inline distT="0" distB="0" distL="0" distR="0" wp14:anchorId="6F7DA6FE" wp14:editId="63546379">
                  <wp:extent cx="1097280" cy="1097280"/>
                  <wp:effectExtent l="19050" t="19050" r="26670" b="266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097280" cy="1097280"/>
                          </a:xfrm>
                          <a:prstGeom prst="rect">
                            <a:avLst/>
                          </a:prstGeom>
                          <a:noFill/>
                          <a:ln>
                            <a:solidFill>
                              <a:schemeClr val="accent1"/>
                            </a:solidFill>
                          </a:ln>
                        </pic:spPr>
                      </pic:pic>
                    </a:graphicData>
                  </a:graphic>
                </wp:inline>
              </w:drawing>
            </w:r>
          </w:p>
        </w:tc>
      </w:tr>
      <w:tr w:rsidR="005E2278" w14:paraId="3EF59771" w14:textId="59787A14" w:rsidTr="4365D940">
        <w:trPr>
          <w:trHeight w:val="530"/>
          <w:jc w:val="center"/>
        </w:trPr>
        <w:tc>
          <w:tcPr>
            <w:tcW w:w="2106" w:type="dxa"/>
          </w:tcPr>
          <w:p w14:paraId="109461EF" w14:textId="10C7964C" w:rsidR="00781E5A" w:rsidRDefault="00781E5A" w:rsidP="009B6252">
            <w:pPr>
              <w:pStyle w:val="NormalWeb"/>
              <w:spacing w:before="0" w:beforeAutospacing="0" w:after="0" w:afterAutospacing="0" w:line="276" w:lineRule="auto"/>
              <w:jc w:val="center"/>
              <w:rPr>
                <w:rFonts w:ascii="Arial" w:hAnsi="Arial" w:cs="Arial"/>
                <w:bCs/>
                <w:i/>
                <w:iCs/>
                <w:color w:val="000000"/>
                <w:sz w:val="12"/>
                <w:shd w:val="clear" w:color="auto" w:fill="FFFFFF"/>
              </w:rPr>
            </w:pPr>
            <w:r>
              <w:rPr>
                <w:rFonts w:ascii="Arial" w:hAnsi="Arial" w:cs="Arial"/>
                <w:i/>
                <w:color w:val="000000"/>
                <w:sz w:val="12"/>
                <w:shd w:val="clear" w:color="auto" w:fill="FFFFFF"/>
              </w:rPr>
              <w:t>Red Cross Volunteers</w:t>
            </w:r>
          </w:p>
          <w:p w14:paraId="277DCFEA" w14:textId="6B358427" w:rsidR="00781E5A" w:rsidRDefault="00AE3F5C" w:rsidP="009B6252">
            <w:pPr>
              <w:pStyle w:val="NormalWeb"/>
              <w:spacing w:before="0" w:beforeAutospacing="0" w:after="0" w:afterAutospacing="0" w:line="276" w:lineRule="auto"/>
              <w:jc w:val="center"/>
              <w:rPr>
                <w:rFonts w:ascii="Arial" w:hAnsi="Arial" w:cs="Arial"/>
                <w:bCs/>
                <w:i/>
                <w:iCs/>
                <w:sz w:val="12"/>
                <w:szCs w:val="12"/>
              </w:rPr>
            </w:pPr>
            <w:r>
              <w:rPr>
                <w:rFonts w:ascii="Arial" w:hAnsi="Arial" w:cs="Arial"/>
                <w:bCs/>
                <w:i/>
                <w:iCs/>
                <w:sz w:val="12"/>
              </w:rPr>
              <w:t>What Disaster Volunteers Do</w:t>
            </w:r>
          </w:p>
          <w:p w14:paraId="7DA23FF6" w14:textId="470FA0D8" w:rsidR="00781E5A" w:rsidRPr="003D66F3" w:rsidRDefault="00781E5A" w:rsidP="009B6252">
            <w:pPr>
              <w:pStyle w:val="NormalWeb"/>
              <w:spacing w:before="0" w:beforeAutospacing="0" w:after="0" w:afterAutospacing="0" w:line="276" w:lineRule="auto"/>
              <w:jc w:val="center"/>
              <w:rPr>
                <w:rFonts w:ascii="Arial" w:hAnsi="Arial" w:cs="Arial"/>
                <w:bCs/>
                <w:i/>
                <w:iCs/>
                <w:sz w:val="12"/>
                <w:szCs w:val="12"/>
              </w:rPr>
            </w:pPr>
            <w:r>
              <w:rPr>
                <w:rFonts w:ascii="Arial" w:hAnsi="Arial" w:cs="Arial"/>
                <w:bCs/>
                <w:i/>
                <w:iCs/>
                <w:sz w:val="12"/>
                <w:szCs w:val="12"/>
              </w:rPr>
              <w:t>(</w:t>
            </w:r>
            <w:r w:rsidRPr="00CB66AC">
              <w:rPr>
                <w:rFonts w:ascii="Arial" w:hAnsi="Arial" w:cs="Arial"/>
                <w:bCs/>
                <w:i/>
                <w:iCs/>
                <w:sz w:val="12"/>
                <w:szCs w:val="12"/>
              </w:rPr>
              <w:t xml:space="preserve">also provided as </w:t>
            </w:r>
            <w:r w:rsidR="00AE3F5C">
              <w:rPr>
                <w:rFonts w:ascii="Arial" w:hAnsi="Arial" w:cs="Arial"/>
                <w:bCs/>
                <w:i/>
                <w:iCs/>
                <w:sz w:val="12"/>
                <w:szCs w:val="12"/>
              </w:rPr>
              <w:t xml:space="preserve">Vertical </w:t>
            </w:r>
            <w:r w:rsidR="00CC44CB">
              <w:rPr>
                <w:rFonts w:ascii="Arial" w:hAnsi="Arial" w:cs="Arial"/>
                <w:bCs/>
                <w:i/>
                <w:iCs/>
                <w:sz w:val="12"/>
                <w:szCs w:val="12"/>
              </w:rPr>
              <w:t>s</w:t>
            </w:r>
            <w:r w:rsidR="00AE3F5C">
              <w:rPr>
                <w:rFonts w:ascii="Arial" w:hAnsi="Arial" w:cs="Arial"/>
                <w:bCs/>
                <w:i/>
                <w:iCs/>
                <w:sz w:val="12"/>
                <w:szCs w:val="12"/>
              </w:rPr>
              <w:t>ize</w:t>
            </w:r>
            <w:r>
              <w:rPr>
                <w:rFonts w:ascii="Arial" w:hAnsi="Arial" w:cs="Arial"/>
                <w:bCs/>
                <w:i/>
                <w:iCs/>
                <w:sz w:val="12"/>
                <w:szCs w:val="12"/>
              </w:rPr>
              <w:t>)</w:t>
            </w:r>
          </w:p>
        </w:tc>
        <w:tc>
          <w:tcPr>
            <w:tcW w:w="1847" w:type="dxa"/>
          </w:tcPr>
          <w:p w14:paraId="45D7B988" w14:textId="77777777" w:rsidR="00AE3F5C" w:rsidRDefault="00AE3F5C" w:rsidP="00AE3F5C">
            <w:pPr>
              <w:pStyle w:val="NormalWeb"/>
              <w:spacing w:before="0" w:beforeAutospacing="0" w:after="0" w:afterAutospacing="0" w:line="276" w:lineRule="auto"/>
              <w:jc w:val="center"/>
              <w:rPr>
                <w:rFonts w:ascii="Arial" w:hAnsi="Arial" w:cs="Arial"/>
                <w:bCs/>
                <w:i/>
                <w:iCs/>
                <w:color w:val="000000"/>
                <w:sz w:val="12"/>
                <w:shd w:val="clear" w:color="auto" w:fill="FFFFFF"/>
              </w:rPr>
            </w:pPr>
            <w:r>
              <w:rPr>
                <w:rFonts w:ascii="Arial" w:hAnsi="Arial" w:cs="Arial"/>
                <w:i/>
                <w:color w:val="000000"/>
                <w:sz w:val="12"/>
                <w:shd w:val="clear" w:color="auto" w:fill="FFFFFF"/>
              </w:rPr>
              <w:t>Red Cross Volunteers</w:t>
            </w:r>
          </w:p>
          <w:p w14:paraId="7FF5805A" w14:textId="12C6EB1B" w:rsidR="00AE3F5C" w:rsidRDefault="00AE3F5C" w:rsidP="00AE3F5C">
            <w:pPr>
              <w:pStyle w:val="NormalWeb"/>
              <w:spacing w:before="0" w:beforeAutospacing="0" w:after="0" w:afterAutospacing="0" w:line="276" w:lineRule="auto"/>
              <w:jc w:val="center"/>
              <w:rPr>
                <w:rFonts w:ascii="Arial" w:hAnsi="Arial" w:cs="Arial"/>
                <w:bCs/>
                <w:i/>
                <w:iCs/>
                <w:sz w:val="12"/>
                <w:szCs w:val="12"/>
              </w:rPr>
            </w:pPr>
            <w:r>
              <w:rPr>
                <w:rFonts w:ascii="Arial" w:hAnsi="Arial" w:cs="Arial"/>
                <w:bCs/>
                <w:i/>
                <w:iCs/>
                <w:sz w:val="12"/>
              </w:rPr>
              <w:t xml:space="preserve">Disaster </w:t>
            </w:r>
            <w:r w:rsidR="003B756B">
              <w:rPr>
                <w:rFonts w:ascii="Arial" w:hAnsi="Arial" w:cs="Arial"/>
                <w:bCs/>
                <w:i/>
                <w:iCs/>
                <w:sz w:val="12"/>
              </w:rPr>
              <w:t>Comfort and Care</w:t>
            </w:r>
          </w:p>
          <w:p w14:paraId="663C6F9C" w14:textId="6A6D6E72" w:rsidR="00781E5A" w:rsidRPr="003D66F3" w:rsidRDefault="00AE3F5C" w:rsidP="00AE3F5C">
            <w:pPr>
              <w:pStyle w:val="NormalWeb"/>
              <w:spacing w:before="0" w:beforeAutospacing="0" w:after="0" w:afterAutospacing="0" w:line="276" w:lineRule="auto"/>
              <w:jc w:val="center"/>
              <w:rPr>
                <w:rFonts w:ascii="Arial" w:hAnsi="Arial" w:cs="Arial"/>
                <w:bCs/>
                <w:i/>
                <w:iCs/>
                <w:sz w:val="12"/>
                <w:szCs w:val="12"/>
              </w:rPr>
            </w:pPr>
            <w:r>
              <w:rPr>
                <w:rFonts w:ascii="Arial" w:hAnsi="Arial" w:cs="Arial"/>
                <w:bCs/>
                <w:i/>
                <w:iCs/>
                <w:sz w:val="12"/>
                <w:szCs w:val="12"/>
              </w:rPr>
              <w:t>(</w:t>
            </w:r>
            <w:r w:rsidRPr="00CB66AC">
              <w:rPr>
                <w:rFonts w:ascii="Arial" w:hAnsi="Arial" w:cs="Arial"/>
                <w:bCs/>
                <w:i/>
                <w:iCs/>
                <w:sz w:val="12"/>
                <w:szCs w:val="12"/>
              </w:rPr>
              <w:t xml:space="preserve">also provided as </w:t>
            </w:r>
            <w:r>
              <w:rPr>
                <w:rFonts w:ascii="Arial" w:hAnsi="Arial" w:cs="Arial"/>
                <w:bCs/>
                <w:i/>
                <w:iCs/>
                <w:sz w:val="12"/>
                <w:szCs w:val="12"/>
              </w:rPr>
              <w:t>Vertical size)</w:t>
            </w:r>
          </w:p>
        </w:tc>
        <w:tc>
          <w:tcPr>
            <w:tcW w:w="2082" w:type="dxa"/>
          </w:tcPr>
          <w:p w14:paraId="37E99D0C" w14:textId="77777777" w:rsidR="00AE3F5C" w:rsidRDefault="00AE3F5C" w:rsidP="00AE3F5C">
            <w:pPr>
              <w:pStyle w:val="NormalWeb"/>
              <w:spacing w:before="0" w:beforeAutospacing="0" w:after="0" w:afterAutospacing="0" w:line="276" w:lineRule="auto"/>
              <w:jc w:val="center"/>
              <w:rPr>
                <w:rFonts w:ascii="Arial" w:hAnsi="Arial" w:cs="Arial"/>
                <w:bCs/>
                <w:i/>
                <w:iCs/>
                <w:color w:val="000000"/>
                <w:sz w:val="12"/>
                <w:shd w:val="clear" w:color="auto" w:fill="FFFFFF"/>
              </w:rPr>
            </w:pPr>
            <w:r>
              <w:rPr>
                <w:rFonts w:ascii="Arial" w:hAnsi="Arial" w:cs="Arial"/>
                <w:i/>
                <w:color w:val="000000"/>
                <w:sz w:val="12"/>
                <w:shd w:val="clear" w:color="auto" w:fill="FFFFFF"/>
              </w:rPr>
              <w:t>Red Cross Volunteers</w:t>
            </w:r>
          </w:p>
          <w:p w14:paraId="183AA8C2" w14:textId="750779D0" w:rsidR="00AE3F5C" w:rsidRDefault="66BE024B" w:rsidP="4365D940">
            <w:pPr>
              <w:pStyle w:val="NormalWeb"/>
              <w:spacing w:before="0" w:beforeAutospacing="0" w:after="0" w:afterAutospacing="0" w:line="276" w:lineRule="auto"/>
              <w:jc w:val="center"/>
              <w:rPr>
                <w:rFonts w:ascii="Arial" w:hAnsi="Arial" w:cs="Arial"/>
                <w:i/>
                <w:iCs/>
                <w:color w:val="000000" w:themeColor="text1"/>
                <w:sz w:val="12"/>
                <w:szCs w:val="12"/>
              </w:rPr>
            </w:pPr>
            <w:r w:rsidRPr="4365D940">
              <w:rPr>
                <w:rFonts w:ascii="Arial" w:hAnsi="Arial" w:cs="Arial"/>
                <w:i/>
                <w:iCs/>
                <w:color w:val="000000" w:themeColor="text1"/>
                <w:sz w:val="12"/>
                <w:szCs w:val="12"/>
              </w:rPr>
              <w:t>You Can Help</w:t>
            </w:r>
          </w:p>
          <w:p w14:paraId="25E28288" w14:textId="79D78A0C" w:rsidR="00781E5A" w:rsidRPr="003D66F3" w:rsidRDefault="00AE3F5C" w:rsidP="00AE3F5C">
            <w:pPr>
              <w:pStyle w:val="NormalWeb"/>
              <w:spacing w:before="0" w:beforeAutospacing="0" w:after="0" w:afterAutospacing="0" w:line="276" w:lineRule="auto"/>
              <w:jc w:val="center"/>
              <w:rPr>
                <w:rFonts w:ascii="Arial" w:hAnsi="Arial" w:cs="Arial"/>
                <w:bCs/>
                <w:i/>
                <w:iCs/>
                <w:sz w:val="12"/>
                <w:szCs w:val="12"/>
              </w:rPr>
            </w:pPr>
            <w:r>
              <w:rPr>
                <w:rFonts w:ascii="Arial" w:hAnsi="Arial" w:cs="Arial"/>
                <w:bCs/>
                <w:i/>
                <w:iCs/>
                <w:sz w:val="12"/>
                <w:szCs w:val="12"/>
              </w:rPr>
              <w:t>(</w:t>
            </w:r>
            <w:r w:rsidRPr="00CB66AC">
              <w:rPr>
                <w:rFonts w:ascii="Arial" w:hAnsi="Arial" w:cs="Arial"/>
                <w:bCs/>
                <w:i/>
                <w:iCs/>
                <w:sz w:val="12"/>
                <w:szCs w:val="12"/>
              </w:rPr>
              <w:t xml:space="preserve">also provided as </w:t>
            </w:r>
            <w:r>
              <w:rPr>
                <w:rFonts w:ascii="Arial" w:hAnsi="Arial" w:cs="Arial"/>
                <w:bCs/>
                <w:i/>
                <w:iCs/>
                <w:sz w:val="12"/>
                <w:szCs w:val="12"/>
              </w:rPr>
              <w:t>Horizontal size)</w:t>
            </w:r>
          </w:p>
        </w:tc>
        <w:tc>
          <w:tcPr>
            <w:tcW w:w="1970" w:type="dxa"/>
          </w:tcPr>
          <w:p w14:paraId="7EFC2DE2" w14:textId="77777777" w:rsidR="00AE3F5C" w:rsidRDefault="00AE3F5C" w:rsidP="00AE3F5C">
            <w:pPr>
              <w:pStyle w:val="NormalWeb"/>
              <w:spacing w:before="0" w:beforeAutospacing="0" w:after="0" w:afterAutospacing="0" w:line="276" w:lineRule="auto"/>
              <w:jc w:val="center"/>
              <w:rPr>
                <w:rFonts w:ascii="Arial" w:hAnsi="Arial" w:cs="Arial"/>
                <w:bCs/>
                <w:i/>
                <w:iCs/>
                <w:color w:val="000000"/>
                <w:sz w:val="12"/>
                <w:shd w:val="clear" w:color="auto" w:fill="FFFFFF"/>
              </w:rPr>
            </w:pPr>
            <w:r>
              <w:rPr>
                <w:rFonts w:ascii="Arial" w:hAnsi="Arial" w:cs="Arial"/>
                <w:i/>
                <w:color w:val="000000"/>
                <w:sz w:val="12"/>
                <w:shd w:val="clear" w:color="auto" w:fill="FFFFFF"/>
              </w:rPr>
              <w:t>Red Cross Volunteers</w:t>
            </w:r>
          </w:p>
          <w:p w14:paraId="2B792612" w14:textId="77777777" w:rsidR="00AE3F5C" w:rsidRDefault="00AE3F5C" w:rsidP="00AE3F5C">
            <w:pPr>
              <w:pStyle w:val="NormalWeb"/>
              <w:spacing w:before="0" w:beforeAutospacing="0" w:after="0" w:afterAutospacing="0" w:line="276" w:lineRule="auto"/>
              <w:jc w:val="center"/>
              <w:rPr>
                <w:rFonts w:ascii="Arial" w:hAnsi="Arial" w:cs="Arial"/>
                <w:bCs/>
                <w:i/>
                <w:iCs/>
                <w:sz w:val="12"/>
                <w:szCs w:val="12"/>
              </w:rPr>
            </w:pPr>
            <w:r>
              <w:rPr>
                <w:rFonts w:ascii="Arial" w:hAnsi="Arial" w:cs="Arial"/>
                <w:bCs/>
                <w:i/>
                <w:iCs/>
                <w:color w:val="000000"/>
                <w:sz w:val="12"/>
                <w:shd w:val="clear" w:color="auto" w:fill="FFFFFF"/>
              </w:rPr>
              <w:t>Volunteers Needed</w:t>
            </w:r>
            <w:r>
              <w:rPr>
                <w:rFonts w:ascii="Arial" w:hAnsi="Arial" w:cs="Arial"/>
                <w:bCs/>
                <w:i/>
                <w:iCs/>
                <w:sz w:val="12"/>
                <w:szCs w:val="12"/>
              </w:rPr>
              <w:t xml:space="preserve"> </w:t>
            </w:r>
          </w:p>
          <w:p w14:paraId="6FA8EF6A" w14:textId="6FF6D5B1" w:rsidR="00781E5A" w:rsidRDefault="00AE3F5C" w:rsidP="00AE3F5C">
            <w:pPr>
              <w:spacing w:line="276" w:lineRule="auto"/>
              <w:ind w:left="75"/>
              <w:jc w:val="center"/>
              <w:rPr>
                <w:rFonts w:ascii="Arial" w:hAnsi="Arial" w:cs="Arial"/>
                <w:i/>
                <w:color w:val="000000"/>
                <w:sz w:val="12"/>
                <w:shd w:val="clear" w:color="auto" w:fill="FFFFFF"/>
              </w:rPr>
            </w:pPr>
            <w:r>
              <w:rPr>
                <w:rFonts w:ascii="Arial" w:hAnsi="Arial" w:cs="Arial"/>
                <w:bCs/>
                <w:i/>
                <w:iCs/>
                <w:sz w:val="12"/>
                <w:szCs w:val="12"/>
              </w:rPr>
              <w:t>(</w:t>
            </w:r>
            <w:r w:rsidRPr="00CB66AC">
              <w:rPr>
                <w:rFonts w:ascii="Arial" w:hAnsi="Arial" w:cs="Arial"/>
                <w:bCs/>
                <w:i/>
                <w:iCs/>
                <w:sz w:val="12"/>
                <w:szCs w:val="12"/>
              </w:rPr>
              <w:t xml:space="preserve">also provided as </w:t>
            </w:r>
            <w:r>
              <w:rPr>
                <w:rFonts w:ascii="Arial" w:hAnsi="Arial" w:cs="Arial"/>
                <w:bCs/>
                <w:i/>
                <w:iCs/>
                <w:sz w:val="12"/>
                <w:szCs w:val="12"/>
              </w:rPr>
              <w:t>Vertical size)</w:t>
            </w:r>
          </w:p>
        </w:tc>
        <w:tc>
          <w:tcPr>
            <w:tcW w:w="1956" w:type="dxa"/>
          </w:tcPr>
          <w:p w14:paraId="6E89EEE7" w14:textId="77777777" w:rsidR="00AE3F5C" w:rsidRDefault="00AE3F5C" w:rsidP="00AE3F5C">
            <w:pPr>
              <w:pStyle w:val="NormalWeb"/>
              <w:spacing w:before="0" w:beforeAutospacing="0" w:after="0" w:afterAutospacing="0" w:line="276" w:lineRule="auto"/>
              <w:jc w:val="center"/>
              <w:rPr>
                <w:rFonts w:ascii="Arial" w:hAnsi="Arial" w:cs="Arial"/>
                <w:i/>
                <w:color w:val="000000"/>
                <w:sz w:val="12"/>
                <w:shd w:val="clear" w:color="auto" w:fill="FFFFFF"/>
              </w:rPr>
            </w:pPr>
            <w:r>
              <w:rPr>
                <w:rFonts w:ascii="Arial" w:hAnsi="Arial" w:cs="Arial"/>
                <w:i/>
                <w:color w:val="000000"/>
                <w:sz w:val="12"/>
                <w:shd w:val="clear" w:color="auto" w:fill="FFFFFF"/>
              </w:rPr>
              <w:t>Red Cross Volunteers</w:t>
            </w:r>
          </w:p>
          <w:p w14:paraId="213DAB3F" w14:textId="1D638CAA" w:rsidR="00AE3F5C" w:rsidRDefault="00AE3F5C" w:rsidP="00AE3F5C">
            <w:pPr>
              <w:pStyle w:val="NormalWeb"/>
              <w:spacing w:before="0" w:beforeAutospacing="0" w:after="0" w:afterAutospacing="0" w:line="276" w:lineRule="auto"/>
              <w:jc w:val="center"/>
              <w:rPr>
                <w:rFonts w:ascii="Arial" w:hAnsi="Arial" w:cs="Arial"/>
                <w:i/>
                <w:color w:val="000000"/>
                <w:sz w:val="12"/>
                <w:shd w:val="clear" w:color="auto" w:fill="FFFFFF"/>
              </w:rPr>
            </w:pPr>
            <w:r>
              <w:rPr>
                <w:rFonts w:ascii="Arial" w:hAnsi="Arial" w:cs="Arial"/>
                <w:i/>
                <w:color w:val="000000"/>
                <w:sz w:val="12"/>
                <w:shd w:val="clear" w:color="auto" w:fill="FFFFFF"/>
              </w:rPr>
              <w:t>Blood Donations</w:t>
            </w:r>
          </w:p>
          <w:p w14:paraId="7DF0397D" w14:textId="131F816A" w:rsidR="00781E5A" w:rsidRPr="00AE3F5C" w:rsidRDefault="00AE3F5C" w:rsidP="00AE3F5C">
            <w:pPr>
              <w:pStyle w:val="NormalWeb"/>
              <w:spacing w:before="0" w:beforeAutospacing="0" w:after="0" w:afterAutospacing="0" w:line="276" w:lineRule="auto"/>
              <w:jc w:val="center"/>
              <w:rPr>
                <w:rFonts w:ascii="Arial" w:hAnsi="Arial" w:cs="Arial"/>
                <w:bCs/>
                <w:i/>
                <w:iCs/>
                <w:color w:val="000000"/>
                <w:sz w:val="12"/>
                <w:shd w:val="clear" w:color="auto" w:fill="FFFFFF"/>
              </w:rPr>
            </w:pPr>
            <w:r>
              <w:rPr>
                <w:rFonts w:ascii="Arial" w:hAnsi="Arial" w:cs="Arial"/>
                <w:i/>
                <w:color w:val="000000"/>
                <w:sz w:val="12"/>
                <w:shd w:val="clear" w:color="auto" w:fill="FFFFFF"/>
              </w:rPr>
              <w:t>(also provided as Horizontal</w:t>
            </w:r>
            <w:r w:rsidR="00681D3C">
              <w:rPr>
                <w:rFonts w:ascii="Arial" w:hAnsi="Arial" w:cs="Arial"/>
                <w:i/>
                <w:color w:val="000000"/>
                <w:sz w:val="12"/>
                <w:shd w:val="clear" w:color="auto" w:fill="FFFFFF"/>
              </w:rPr>
              <w:t xml:space="preserve"> size</w:t>
            </w:r>
            <w:r>
              <w:rPr>
                <w:rFonts w:ascii="Arial" w:hAnsi="Arial" w:cs="Arial"/>
                <w:i/>
                <w:color w:val="000000"/>
                <w:sz w:val="12"/>
                <w:shd w:val="clear" w:color="auto" w:fill="FFFFFF"/>
              </w:rPr>
              <w:t>)</w:t>
            </w:r>
          </w:p>
        </w:tc>
      </w:tr>
    </w:tbl>
    <w:p w14:paraId="33288161" w14:textId="39CF12EB" w:rsidR="005F4E4D" w:rsidRDefault="005F4E4D" w:rsidP="005F4E4D">
      <w:pPr>
        <w:pStyle w:val="ListParagraph"/>
        <w:spacing w:line="276" w:lineRule="auto"/>
        <w:rPr>
          <w:noProof/>
        </w:rPr>
      </w:pPr>
    </w:p>
    <w:p w14:paraId="545D80D8" w14:textId="77777777" w:rsidR="005F4E4D" w:rsidRDefault="005F4E4D" w:rsidP="005F4E4D">
      <w:pPr>
        <w:pStyle w:val="ListParagraph"/>
        <w:spacing w:line="276" w:lineRule="auto"/>
        <w:rPr>
          <w:noProof/>
        </w:rPr>
      </w:pPr>
    </w:p>
    <w:p w14:paraId="59E929C1" w14:textId="77777777" w:rsidR="00292675" w:rsidRPr="00645F26" w:rsidRDefault="00292675" w:rsidP="00292675">
      <w:pPr>
        <w:pStyle w:val="NormalWeb"/>
        <w:pBdr>
          <w:bottom w:val="single" w:sz="4" w:space="1" w:color="auto"/>
        </w:pBdr>
        <w:spacing w:before="0" w:beforeAutospacing="0" w:after="0" w:afterAutospacing="0" w:line="276" w:lineRule="auto"/>
        <w:rPr>
          <w:rFonts w:ascii="Arial" w:hAnsi="Arial" w:cs="Arial"/>
          <w:b/>
        </w:rPr>
      </w:pPr>
      <w:r w:rsidRPr="00645F26">
        <w:rPr>
          <w:rFonts w:ascii="Arial" w:hAnsi="Arial" w:cs="Arial"/>
          <w:b/>
        </w:rPr>
        <w:t xml:space="preserve">Customizable Intranet/Employee Email Content </w:t>
      </w:r>
    </w:p>
    <w:p w14:paraId="60F3B5BE" w14:textId="77777777" w:rsidR="00292675" w:rsidRDefault="00292675" w:rsidP="00292675">
      <w:pPr>
        <w:pStyle w:val="NormalWeb"/>
        <w:spacing w:before="0" w:beforeAutospacing="0" w:after="0" w:afterAutospacing="0" w:line="276" w:lineRule="auto"/>
        <w:rPr>
          <w:rFonts w:ascii="Arial" w:hAnsi="Arial" w:cs="Arial"/>
          <w:b/>
          <w:color w:val="262626" w:themeColor="text1" w:themeTint="D9"/>
          <w:sz w:val="22"/>
          <w:szCs w:val="22"/>
          <w:u w:val="single"/>
        </w:rPr>
      </w:pPr>
    </w:p>
    <w:p w14:paraId="520A4ADD" w14:textId="34F89571" w:rsidR="00292675" w:rsidRPr="00247DB8" w:rsidRDefault="00292675" w:rsidP="00247DB8">
      <w:pPr>
        <w:rPr>
          <w:rFonts w:ascii="Arial" w:hAnsi="Arial" w:cs="Arial"/>
          <w:b/>
          <w:bCs/>
          <w:sz w:val="21"/>
          <w:szCs w:val="21"/>
        </w:rPr>
      </w:pPr>
      <w:r w:rsidRPr="00247DB8">
        <w:rPr>
          <w:rFonts w:ascii="Arial" w:hAnsi="Arial" w:cs="Arial"/>
          <w:b/>
          <w:bCs/>
          <w:sz w:val="21"/>
          <w:szCs w:val="21"/>
        </w:rPr>
        <w:t>September is National Preparedness Month! Take This Opportunity to Get Prepared.</w:t>
      </w:r>
    </w:p>
    <w:p w14:paraId="32037AB5" w14:textId="5AD44D9C" w:rsidR="00292675" w:rsidRPr="00247DB8" w:rsidRDefault="00292675" w:rsidP="00247DB8">
      <w:pPr>
        <w:rPr>
          <w:rFonts w:ascii="Arial" w:hAnsi="Arial" w:cs="Arial"/>
          <w:sz w:val="21"/>
          <w:szCs w:val="21"/>
        </w:rPr>
      </w:pPr>
    </w:p>
    <w:p w14:paraId="1DB23FA7" w14:textId="7611462E" w:rsidR="00292675" w:rsidRPr="00247DB8" w:rsidRDefault="00292675" w:rsidP="00247DB8">
      <w:pPr>
        <w:rPr>
          <w:rFonts w:ascii="Arial" w:hAnsi="Arial" w:cs="Arial"/>
          <w:sz w:val="21"/>
          <w:szCs w:val="21"/>
        </w:rPr>
      </w:pPr>
      <w:r w:rsidRPr="00247DB8">
        <w:rPr>
          <w:rFonts w:ascii="Arial" w:hAnsi="Arial" w:cs="Arial"/>
          <w:sz w:val="21"/>
          <w:szCs w:val="21"/>
        </w:rPr>
        <w:t xml:space="preserve">In an emergency, every second counts — that’s why it’s </w:t>
      </w:r>
      <w:r w:rsidR="00523972" w:rsidRPr="00247DB8">
        <w:rPr>
          <w:rFonts w:ascii="Arial" w:hAnsi="Arial" w:cs="Arial"/>
          <w:sz w:val="21"/>
          <w:szCs w:val="21"/>
        </w:rPr>
        <w:t>essentia</w:t>
      </w:r>
      <w:r w:rsidRPr="00247DB8">
        <w:rPr>
          <w:rFonts w:ascii="Arial" w:hAnsi="Arial" w:cs="Arial"/>
          <w:sz w:val="21"/>
          <w:szCs w:val="21"/>
        </w:rPr>
        <w:t>l to be prepared.</w:t>
      </w:r>
      <w:r w:rsidR="00AF1F42">
        <w:rPr>
          <w:rFonts w:ascii="Arial" w:hAnsi="Arial" w:cs="Arial"/>
          <w:sz w:val="21"/>
          <w:szCs w:val="21"/>
        </w:rPr>
        <w:t xml:space="preserve"> </w:t>
      </w:r>
      <w:r w:rsidR="00FF0F42">
        <w:rPr>
          <w:rFonts w:ascii="Arial" w:hAnsi="Arial" w:cs="Arial"/>
          <w:sz w:val="21"/>
          <w:szCs w:val="21"/>
        </w:rPr>
        <w:t>This is true now more than ever</w:t>
      </w:r>
      <w:r w:rsidR="00021855">
        <w:rPr>
          <w:rFonts w:ascii="Arial" w:hAnsi="Arial" w:cs="Arial"/>
          <w:sz w:val="21"/>
          <w:szCs w:val="21"/>
        </w:rPr>
        <w:t xml:space="preserve"> </w:t>
      </w:r>
      <w:r w:rsidR="00FF0F42">
        <w:rPr>
          <w:rFonts w:ascii="Arial" w:hAnsi="Arial" w:cs="Arial"/>
          <w:sz w:val="21"/>
          <w:szCs w:val="21"/>
        </w:rPr>
        <w:t xml:space="preserve">as </w:t>
      </w:r>
      <w:r w:rsidR="006673D6">
        <w:rPr>
          <w:rFonts w:ascii="Arial" w:hAnsi="Arial" w:cs="Arial"/>
          <w:sz w:val="21"/>
          <w:szCs w:val="21"/>
        </w:rPr>
        <w:t>disasters are becoming more frequent and intense.</w:t>
      </w:r>
    </w:p>
    <w:p w14:paraId="115DE985" w14:textId="77777777" w:rsidR="00292675" w:rsidRPr="00247DB8" w:rsidRDefault="00292675" w:rsidP="00247DB8">
      <w:pPr>
        <w:pStyle w:val="Default"/>
        <w:rPr>
          <w:color w:val="auto"/>
          <w:sz w:val="21"/>
          <w:szCs w:val="21"/>
        </w:rPr>
      </w:pPr>
    </w:p>
    <w:p w14:paraId="4A874F91" w14:textId="0CED9446" w:rsidR="00292675" w:rsidRPr="00247DB8" w:rsidRDefault="00292675" w:rsidP="00247DB8">
      <w:pPr>
        <w:pStyle w:val="Default"/>
        <w:rPr>
          <w:color w:val="auto"/>
          <w:sz w:val="21"/>
          <w:szCs w:val="21"/>
        </w:rPr>
      </w:pPr>
      <w:r w:rsidRPr="00247DB8">
        <w:rPr>
          <w:color w:val="auto"/>
          <w:sz w:val="21"/>
          <w:szCs w:val="21"/>
        </w:rPr>
        <w:t xml:space="preserve">At </w:t>
      </w:r>
      <w:r w:rsidRPr="00247DB8">
        <w:rPr>
          <w:color w:val="auto"/>
          <w:sz w:val="21"/>
          <w:szCs w:val="21"/>
          <w:highlight w:val="yellow"/>
        </w:rPr>
        <w:t>COMPANY</w:t>
      </w:r>
      <w:r w:rsidRPr="00247DB8">
        <w:rPr>
          <w:color w:val="auto"/>
          <w:sz w:val="21"/>
          <w:szCs w:val="21"/>
        </w:rPr>
        <w:t xml:space="preserve">, we are strongly committed to protecting the communities in which we live and work. As a proud member of the American Red Cross </w:t>
      </w:r>
      <w:r w:rsidRPr="00247DB8">
        <w:rPr>
          <w:color w:val="auto"/>
          <w:sz w:val="21"/>
          <w:szCs w:val="21"/>
          <w:highlight w:val="yellow"/>
        </w:rPr>
        <w:t>Annual Disaster Giving Program (ADGP)/Disaster Responder Program</w:t>
      </w:r>
      <w:r w:rsidRPr="00247DB8">
        <w:rPr>
          <w:color w:val="auto"/>
          <w:sz w:val="21"/>
          <w:szCs w:val="21"/>
        </w:rPr>
        <w:t xml:space="preserve"> since </w:t>
      </w:r>
      <w:r w:rsidRPr="00247DB8">
        <w:rPr>
          <w:color w:val="auto"/>
          <w:sz w:val="21"/>
          <w:szCs w:val="21"/>
          <w:highlight w:val="yellow"/>
        </w:rPr>
        <w:t>DATE</w:t>
      </w:r>
      <w:r w:rsidRPr="00247DB8">
        <w:rPr>
          <w:color w:val="auto"/>
          <w:sz w:val="21"/>
          <w:szCs w:val="21"/>
        </w:rPr>
        <w:t xml:space="preserve">, </w:t>
      </w:r>
      <w:r w:rsidRPr="00247DB8">
        <w:rPr>
          <w:color w:val="auto"/>
          <w:sz w:val="21"/>
          <w:szCs w:val="21"/>
          <w:highlight w:val="yellow"/>
        </w:rPr>
        <w:t>COMPANY</w:t>
      </w:r>
      <w:r w:rsidRPr="00247DB8">
        <w:rPr>
          <w:color w:val="auto"/>
          <w:sz w:val="21"/>
          <w:szCs w:val="21"/>
        </w:rPr>
        <w:t xml:space="preserve"> makes an annual contribution to the Red Cross to support disaster relief and emergency preparedness year-round.</w:t>
      </w:r>
    </w:p>
    <w:p w14:paraId="0D3B5878" w14:textId="77777777" w:rsidR="00255F2E" w:rsidRPr="00247DB8" w:rsidRDefault="00255F2E" w:rsidP="00247DB8">
      <w:pPr>
        <w:rPr>
          <w:rFonts w:ascii="Arial" w:eastAsia="Times New Roman" w:hAnsi="Arial" w:cs="Arial"/>
          <w:sz w:val="21"/>
          <w:szCs w:val="21"/>
        </w:rPr>
      </w:pPr>
    </w:p>
    <w:p w14:paraId="377F5534" w14:textId="34FA52F1" w:rsidR="00021855" w:rsidRDefault="00021855" w:rsidP="00021855">
      <w:pPr>
        <w:shd w:val="clear" w:color="auto" w:fill="F8F8F8"/>
        <w:rPr>
          <w:rFonts w:ascii="Arial" w:eastAsia="Times New Roman" w:hAnsi="Arial" w:cs="Arial"/>
          <w:color w:val="1D1C1D"/>
          <w:sz w:val="21"/>
          <w:szCs w:val="21"/>
        </w:rPr>
      </w:pPr>
      <w:r w:rsidRPr="001E1224">
        <w:rPr>
          <w:rFonts w:ascii="Arial" w:hAnsi="Arial" w:cs="Arial"/>
          <w:sz w:val="21"/>
          <w:szCs w:val="21"/>
        </w:rPr>
        <w:t xml:space="preserve">After </w:t>
      </w:r>
      <w:r>
        <w:rPr>
          <w:rFonts w:ascii="Arial" w:hAnsi="Arial" w:cs="Arial"/>
          <w:sz w:val="21"/>
          <w:szCs w:val="21"/>
        </w:rPr>
        <w:t>yet another</w:t>
      </w:r>
      <w:r w:rsidRPr="001E1224">
        <w:rPr>
          <w:rFonts w:ascii="Arial" w:hAnsi="Arial" w:cs="Arial"/>
          <w:sz w:val="21"/>
          <w:szCs w:val="21"/>
        </w:rPr>
        <w:t xml:space="preserve"> </w:t>
      </w:r>
      <w:r>
        <w:rPr>
          <w:rFonts w:ascii="Arial" w:hAnsi="Arial" w:cs="Arial"/>
          <w:sz w:val="21"/>
          <w:szCs w:val="21"/>
        </w:rPr>
        <w:t>summer</w:t>
      </w:r>
      <w:r w:rsidRPr="001E1224">
        <w:rPr>
          <w:rFonts w:ascii="Arial" w:hAnsi="Arial" w:cs="Arial"/>
          <w:sz w:val="21"/>
          <w:szCs w:val="21"/>
        </w:rPr>
        <w:t xml:space="preserve"> </w:t>
      </w:r>
      <w:r>
        <w:rPr>
          <w:rFonts w:ascii="Arial" w:hAnsi="Arial" w:cs="Arial"/>
          <w:sz w:val="21"/>
          <w:szCs w:val="21"/>
        </w:rPr>
        <w:t xml:space="preserve">of extreme weather, </w:t>
      </w:r>
      <w:r w:rsidRPr="001E1224">
        <w:rPr>
          <w:rFonts w:ascii="Arial" w:hAnsi="Arial" w:cs="Arial"/>
          <w:sz w:val="21"/>
          <w:szCs w:val="21"/>
        </w:rPr>
        <w:t>we’re approaching the height of what could be an active hurricane season</w:t>
      </w:r>
      <w:r w:rsidRPr="00152F05">
        <w:rPr>
          <w:rFonts w:ascii="Arial" w:eastAsia="Times New Roman" w:hAnsi="Arial" w:cs="Arial"/>
          <w:color w:val="0000FF"/>
          <w:sz w:val="20"/>
          <w:szCs w:val="20"/>
        </w:rPr>
        <w:t xml:space="preserve">. </w:t>
      </w:r>
      <w:r w:rsidRPr="00586362">
        <w:rPr>
          <w:rFonts w:ascii="Arial" w:eastAsia="Times New Roman" w:hAnsi="Arial" w:cs="Arial"/>
          <w:color w:val="1D1C1D"/>
          <w:sz w:val="21"/>
          <w:szCs w:val="21"/>
        </w:rPr>
        <w:t xml:space="preserve">Families across the country are feeling the effects of the climate crisis with deadly storms, devastating floods, raging fires and extreme heat becoming more common. </w:t>
      </w:r>
    </w:p>
    <w:p w14:paraId="5462E7BF" w14:textId="77777777" w:rsidR="00021855" w:rsidRDefault="00021855" w:rsidP="00021855">
      <w:pPr>
        <w:shd w:val="clear" w:color="auto" w:fill="F8F8F8"/>
        <w:rPr>
          <w:rFonts w:ascii="Arial" w:eastAsia="Times New Roman" w:hAnsi="Arial" w:cs="Arial"/>
          <w:b/>
          <w:bCs/>
          <w:color w:val="1D1C1D"/>
          <w:sz w:val="23"/>
          <w:szCs w:val="23"/>
        </w:rPr>
      </w:pPr>
    </w:p>
    <w:p w14:paraId="38BDBD40" w14:textId="36BC71AC" w:rsidR="00255F2E" w:rsidRPr="00247DB8" w:rsidRDefault="00255F2E" w:rsidP="00247DB8">
      <w:pPr>
        <w:rPr>
          <w:rFonts w:ascii="Arial" w:eastAsia="Times New Roman" w:hAnsi="Arial" w:cs="Arial"/>
          <w:sz w:val="21"/>
          <w:szCs w:val="21"/>
        </w:rPr>
      </w:pPr>
      <w:r w:rsidRPr="00247DB8">
        <w:rPr>
          <w:rFonts w:ascii="Arial" w:eastAsia="Times New Roman" w:hAnsi="Arial" w:cs="Arial"/>
          <w:sz w:val="21"/>
          <w:szCs w:val="21"/>
        </w:rPr>
        <w:t>Together with its partners, the Red Cross stands ready to bring help and hope in times of dire need. And just as the organization is resourced to mobilize at a moment’s notice, it’s critical that communities and families are prepared to face unexpected crises as well.</w:t>
      </w:r>
    </w:p>
    <w:p w14:paraId="621208EE" w14:textId="77777777" w:rsidR="00255F2E" w:rsidRPr="00247DB8" w:rsidRDefault="00255F2E" w:rsidP="00247DB8">
      <w:pPr>
        <w:rPr>
          <w:rFonts w:ascii="Arial" w:eastAsia="Times New Roman" w:hAnsi="Arial" w:cs="Arial"/>
          <w:sz w:val="21"/>
          <w:szCs w:val="21"/>
        </w:rPr>
      </w:pPr>
    </w:p>
    <w:p w14:paraId="68ED73A4" w14:textId="77777777" w:rsidR="00255F2E" w:rsidRPr="00247DB8" w:rsidRDefault="00255F2E" w:rsidP="00247DB8">
      <w:pPr>
        <w:rPr>
          <w:rFonts w:ascii="Arial" w:eastAsia="Times New Roman" w:hAnsi="Arial" w:cs="Arial"/>
          <w:sz w:val="21"/>
          <w:szCs w:val="21"/>
        </w:rPr>
      </w:pPr>
    </w:p>
    <w:p w14:paraId="787A4AF8" w14:textId="1B9F4233" w:rsidR="00255F2E" w:rsidRPr="00247DB8" w:rsidRDefault="00E557A8" w:rsidP="00247DB8">
      <w:pPr>
        <w:rPr>
          <w:rFonts w:ascii="Arial" w:eastAsia="Times New Roman" w:hAnsi="Arial" w:cs="Arial"/>
          <w:sz w:val="21"/>
          <w:szCs w:val="21"/>
        </w:rPr>
      </w:pPr>
      <w:r>
        <w:rPr>
          <w:rFonts w:ascii="Arial" w:eastAsia="Times New Roman" w:hAnsi="Arial" w:cs="Arial"/>
          <w:color w:val="1D1C1D"/>
          <w:sz w:val="21"/>
          <w:szCs w:val="21"/>
        </w:rPr>
        <w:t>September is</w:t>
      </w:r>
      <w:r w:rsidR="00021855" w:rsidRPr="00586362">
        <w:rPr>
          <w:rFonts w:ascii="Arial" w:eastAsia="Times New Roman" w:hAnsi="Arial" w:cs="Arial"/>
          <w:color w:val="1D1C1D"/>
          <w:sz w:val="21"/>
          <w:szCs w:val="21"/>
        </w:rPr>
        <w:t xml:space="preserve"> National Preparedness Month</w:t>
      </w:r>
      <w:r>
        <w:rPr>
          <w:rFonts w:ascii="Arial" w:eastAsia="Times New Roman" w:hAnsi="Arial" w:cs="Arial"/>
          <w:color w:val="1D1C1D"/>
          <w:sz w:val="21"/>
          <w:szCs w:val="21"/>
        </w:rPr>
        <w:t xml:space="preserve">, and the time </w:t>
      </w:r>
      <w:r w:rsidR="00021855" w:rsidRPr="00586362">
        <w:rPr>
          <w:rFonts w:ascii="Arial" w:eastAsia="Times New Roman" w:hAnsi="Arial" w:cs="Arial"/>
          <w:color w:val="1D1C1D"/>
          <w:sz w:val="21"/>
          <w:szCs w:val="21"/>
        </w:rPr>
        <w:t>to prepare for these more frequent and intense weather even</w:t>
      </w:r>
      <w:r>
        <w:rPr>
          <w:rFonts w:ascii="Arial" w:eastAsia="Times New Roman" w:hAnsi="Arial" w:cs="Arial"/>
          <w:color w:val="1D1C1D"/>
          <w:sz w:val="21"/>
          <w:szCs w:val="21"/>
        </w:rPr>
        <w:t>ts</w:t>
      </w:r>
      <w:r w:rsidR="00F60310">
        <w:rPr>
          <w:rFonts w:ascii="Arial" w:eastAsia="Times New Roman" w:hAnsi="Arial" w:cs="Arial"/>
          <w:color w:val="1D1C1D"/>
          <w:sz w:val="21"/>
          <w:szCs w:val="21"/>
        </w:rPr>
        <w:t>.</w:t>
      </w:r>
      <w:r w:rsidR="00021855">
        <w:rPr>
          <w:rFonts w:ascii="Arial" w:eastAsia="Times New Roman" w:hAnsi="Arial" w:cs="Arial"/>
          <w:color w:val="1D1C1D"/>
          <w:sz w:val="21"/>
          <w:szCs w:val="21"/>
        </w:rPr>
        <w:t xml:space="preserve"> </w:t>
      </w:r>
      <w:r w:rsidR="00255F2E" w:rsidRPr="00247DB8">
        <w:rPr>
          <w:rFonts w:ascii="Arial" w:eastAsia="Times New Roman" w:hAnsi="Arial" w:cs="Arial"/>
          <w:sz w:val="21"/>
          <w:szCs w:val="21"/>
        </w:rPr>
        <w:t xml:space="preserve">And getting prepared is easier than it sounds. </w:t>
      </w:r>
    </w:p>
    <w:p w14:paraId="65180A88" w14:textId="77777777" w:rsidR="00255F2E" w:rsidRPr="00247DB8" w:rsidRDefault="00255F2E" w:rsidP="00247DB8">
      <w:pPr>
        <w:rPr>
          <w:rFonts w:ascii="Arial" w:eastAsia="Times New Roman" w:hAnsi="Arial" w:cs="Arial"/>
          <w:sz w:val="21"/>
          <w:szCs w:val="21"/>
        </w:rPr>
      </w:pPr>
    </w:p>
    <w:p w14:paraId="69BD38A6" w14:textId="7703C974" w:rsidR="00645F26" w:rsidRPr="00247DB8" w:rsidRDefault="00F60310" w:rsidP="00247DB8">
      <w:pPr>
        <w:rPr>
          <w:rFonts w:ascii="Arial" w:hAnsi="Arial" w:cs="Arial"/>
          <w:b/>
          <w:sz w:val="21"/>
          <w:szCs w:val="21"/>
          <w:lang w:val="en"/>
        </w:rPr>
      </w:pPr>
      <w:r>
        <w:rPr>
          <w:rFonts w:ascii="Arial" w:hAnsi="Arial" w:cs="Arial"/>
          <w:color w:val="000000" w:themeColor="text1"/>
          <w:sz w:val="21"/>
          <w:szCs w:val="21"/>
        </w:rPr>
        <w:lastRenderedPageBreak/>
        <w:t>W</w:t>
      </w:r>
      <w:r w:rsidR="00F44018" w:rsidRPr="00247DB8">
        <w:rPr>
          <w:rFonts w:ascii="Arial" w:hAnsi="Arial" w:cs="Arial"/>
          <w:color w:val="000000" w:themeColor="text1"/>
          <w:sz w:val="21"/>
          <w:szCs w:val="21"/>
        </w:rPr>
        <w:t xml:space="preserve">e encourage you and your family to take these </w:t>
      </w:r>
      <w:r w:rsidR="00292675" w:rsidRPr="00247DB8">
        <w:rPr>
          <w:rFonts w:ascii="Arial" w:hAnsi="Arial" w:cs="Arial"/>
          <w:b/>
          <w:sz w:val="21"/>
          <w:szCs w:val="21"/>
          <w:lang w:val="en"/>
        </w:rPr>
        <w:t>three simple actions</w:t>
      </w:r>
      <w:r w:rsidR="00292675" w:rsidRPr="00247DB8">
        <w:rPr>
          <w:rFonts w:ascii="Arial" w:hAnsi="Arial" w:cs="Arial"/>
          <w:color w:val="000000" w:themeColor="text1"/>
          <w:sz w:val="21"/>
          <w:szCs w:val="21"/>
        </w:rPr>
        <w:t xml:space="preserve"> recommended by </w:t>
      </w:r>
      <w:r w:rsidR="00F44018" w:rsidRPr="00247DB8">
        <w:rPr>
          <w:rFonts w:ascii="Arial" w:hAnsi="Arial" w:cs="Arial"/>
          <w:color w:val="000000" w:themeColor="text1"/>
          <w:sz w:val="21"/>
          <w:szCs w:val="21"/>
        </w:rPr>
        <w:t>our friends at the Red Cross</w:t>
      </w:r>
      <w:r w:rsidR="00292675" w:rsidRPr="00247DB8">
        <w:rPr>
          <w:rFonts w:ascii="Arial" w:hAnsi="Arial" w:cs="Arial"/>
          <w:b/>
          <w:sz w:val="21"/>
          <w:szCs w:val="21"/>
          <w:lang w:val="en"/>
        </w:rPr>
        <w:t xml:space="preserve">: </w:t>
      </w:r>
    </w:p>
    <w:p w14:paraId="1392CA10" w14:textId="77777777" w:rsidR="00645F26" w:rsidRPr="00247DB8" w:rsidRDefault="00645F26" w:rsidP="00247DB8">
      <w:pPr>
        <w:rPr>
          <w:rFonts w:ascii="Arial" w:hAnsi="Arial" w:cs="Arial"/>
          <w:b/>
          <w:sz w:val="21"/>
          <w:szCs w:val="21"/>
          <w:lang w:val="en"/>
        </w:rPr>
      </w:pPr>
    </w:p>
    <w:p w14:paraId="46CF0EAC" w14:textId="5CC6BDDC" w:rsidR="00292675" w:rsidRPr="00247DB8" w:rsidRDefault="00645F26" w:rsidP="00247DB8">
      <w:pPr>
        <w:numPr>
          <w:ilvl w:val="0"/>
          <w:numId w:val="28"/>
        </w:numPr>
        <w:shd w:val="clear" w:color="auto" w:fill="FFFFFF"/>
        <w:ind w:right="-180"/>
        <w:outlineLvl w:val="1"/>
        <w:rPr>
          <w:rFonts w:ascii="Arial" w:hAnsi="Arial" w:cs="Arial"/>
          <w:b/>
          <w:bCs/>
          <w:sz w:val="21"/>
          <w:szCs w:val="21"/>
        </w:rPr>
      </w:pPr>
      <w:r w:rsidRPr="00247DB8">
        <w:rPr>
          <w:rFonts w:ascii="Arial" w:hAnsi="Arial" w:cs="Arial"/>
          <w:b/>
          <w:bCs/>
          <w:sz w:val="21"/>
          <w:szCs w:val="21"/>
        </w:rPr>
        <w:t>Get a Kit.</w:t>
      </w:r>
      <w:r w:rsidRPr="00247DB8">
        <w:rPr>
          <w:rFonts w:ascii="Arial" w:hAnsi="Arial" w:cs="Arial"/>
          <w:sz w:val="21"/>
          <w:szCs w:val="21"/>
        </w:rPr>
        <w:t xml:space="preserve"> </w:t>
      </w:r>
      <w:r w:rsidR="00292675" w:rsidRPr="00247DB8">
        <w:rPr>
          <w:rFonts w:ascii="Arial" w:hAnsi="Arial" w:cs="Arial"/>
          <w:sz w:val="21"/>
          <w:szCs w:val="21"/>
        </w:rPr>
        <w:t xml:space="preserve">First, build your </w:t>
      </w:r>
      <w:hyperlink r:id="rId50" w:history="1">
        <w:r w:rsidR="00292675" w:rsidRPr="00247DB8">
          <w:rPr>
            <w:rStyle w:val="Hyperlink"/>
            <w:rFonts w:eastAsia="MS Mincho"/>
            <w:color w:val="0033CC"/>
            <w:sz w:val="21"/>
            <w:szCs w:val="21"/>
          </w:rPr>
          <w:t>emergency kit</w:t>
        </w:r>
      </w:hyperlink>
      <w:r w:rsidR="00292675" w:rsidRPr="00247DB8">
        <w:rPr>
          <w:rFonts w:ascii="Arial" w:hAnsi="Arial" w:cs="Arial"/>
          <w:sz w:val="21"/>
          <w:szCs w:val="21"/>
        </w:rPr>
        <w:t xml:space="preserve"> with a gallon of water per person, per day, non-perishable food, a flashlight and a battery-powered radio. Also include a first aid kit, medications, supplies for infants or pets, a multi-purpose tool and personal hygiene items. And don’t forget to add copies of important papers, cell phone chargers, blankets, maps of the area and emergency contact information. </w:t>
      </w:r>
    </w:p>
    <w:p w14:paraId="186476F7" w14:textId="77777777" w:rsidR="00645F26" w:rsidRPr="00247DB8" w:rsidRDefault="00645F26" w:rsidP="00247DB8">
      <w:pPr>
        <w:shd w:val="clear" w:color="auto" w:fill="FFFFFF"/>
        <w:ind w:left="720"/>
        <w:outlineLvl w:val="1"/>
        <w:rPr>
          <w:rFonts w:ascii="Arial" w:hAnsi="Arial" w:cs="Arial"/>
          <w:b/>
          <w:bCs/>
          <w:sz w:val="21"/>
          <w:szCs w:val="21"/>
        </w:rPr>
      </w:pPr>
    </w:p>
    <w:p w14:paraId="4AB6F116" w14:textId="77777777" w:rsidR="003764AF" w:rsidRPr="00247DB8" w:rsidRDefault="00645F26" w:rsidP="00247DB8">
      <w:pPr>
        <w:numPr>
          <w:ilvl w:val="0"/>
          <w:numId w:val="28"/>
        </w:numPr>
        <w:shd w:val="clear" w:color="auto" w:fill="FFFFFF"/>
        <w:outlineLvl w:val="1"/>
        <w:rPr>
          <w:rFonts w:ascii="Arial" w:hAnsi="Arial" w:cs="Arial"/>
          <w:b/>
          <w:bCs/>
          <w:sz w:val="21"/>
          <w:szCs w:val="21"/>
        </w:rPr>
      </w:pPr>
      <w:r w:rsidRPr="00247DB8">
        <w:rPr>
          <w:rFonts w:ascii="Arial" w:hAnsi="Arial" w:cs="Arial"/>
          <w:b/>
          <w:sz w:val="21"/>
          <w:szCs w:val="21"/>
          <w:lang w:val="en"/>
        </w:rPr>
        <w:t>Make a Plan</w:t>
      </w:r>
      <w:r w:rsidRPr="00247DB8">
        <w:rPr>
          <w:rFonts w:ascii="Arial" w:hAnsi="Arial" w:cs="Arial"/>
          <w:b/>
          <w:bCs/>
          <w:sz w:val="21"/>
          <w:szCs w:val="21"/>
        </w:rPr>
        <w:t>.</w:t>
      </w:r>
      <w:r w:rsidRPr="00247DB8">
        <w:rPr>
          <w:rFonts w:ascii="Arial" w:hAnsi="Arial" w:cs="Arial"/>
          <w:sz w:val="21"/>
          <w:szCs w:val="21"/>
        </w:rPr>
        <w:t xml:space="preserve"> </w:t>
      </w:r>
      <w:r w:rsidR="00292675" w:rsidRPr="00247DB8">
        <w:rPr>
          <w:rFonts w:ascii="Arial" w:hAnsi="Arial" w:cs="Arial"/>
          <w:sz w:val="21"/>
          <w:szCs w:val="21"/>
        </w:rPr>
        <w:t xml:space="preserve">Next, </w:t>
      </w:r>
      <w:hyperlink r:id="rId51" w:history="1">
        <w:r w:rsidR="00292675" w:rsidRPr="00247DB8">
          <w:rPr>
            <w:rStyle w:val="Hyperlink"/>
            <w:rFonts w:eastAsia="MS Mincho"/>
            <w:color w:val="0033CC"/>
            <w:sz w:val="21"/>
            <w:szCs w:val="21"/>
          </w:rPr>
          <w:t>plan</w:t>
        </w:r>
      </w:hyperlink>
      <w:r w:rsidR="00292675" w:rsidRPr="00247DB8">
        <w:rPr>
          <w:rFonts w:ascii="Arial" w:hAnsi="Arial" w:cs="Arial"/>
          <w:sz w:val="21"/>
          <w:szCs w:val="21"/>
        </w:rPr>
        <w:t xml:space="preserve"> </w:t>
      </w:r>
      <w:r w:rsidR="00292675" w:rsidRPr="00247DB8">
        <w:rPr>
          <w:rFonts w:ascii="Arial" w:hAnsi="Arial" w:cs="Arial"/>
          <w:color w:val="000000"/>
          <w:sz w:val="21"/>
          <w:szCs w:val="21"/>
        </w:rPr>
        <w:t>what to do in case you are separated from your family during an emergency and what to do if you have to evacuate.</w:t>
      </w:r>
      <w:r w:rsidR="00292675" w:rsidRPr="00247DB8">
        <w:rPr>
          <w:rFonts w:ascii="Arial" w:hAnsi="Arial" w:cs="Arial"/>
          <w:sz w:val="21"/>
          <w:szCs w:val="21"/>
        </w:rPr>
        <w:t xml:space="preserve"> </w:t>
      </w:r>
      <w:r w:rsidR="00292675" w:rsidRPr="00247DB8">
        <w:rPr>
          <w:rFonts w:ascii="Arial" w:hAnsi="Arial" w:cs="Arial"/>
          <w:color w:val="000000"/>
          <w:sz w:val="21"/>
          <w:szCs w:val="21"/>
        </w:rPr>
        <w:t>Make sure to coordinate your plan with your child’s school, your work and your community’s emergency plans.</w:t>
      </w:r>
      <w:r w:rsidR="003764AF" w:rsidRPr="00247DB8">
        <w:rPr>
          <w:rFonts w:ascii="Arial" w:hAnsi="Arial" w:cs="Arial"/>
          <w:color w:val="000000"/>
          <w:sz w:val="21"/>
          <w:szCs w:val="21"/>
        </w:rPr>
        <w:t xml:space="preserve">  </w:t>
      </w:r>
    </w:p>
    <w:p w14:paraId="674BC3EA" w14:textId="77777777" w:rsidR="003764AF" w:rsidRPr="00247DB8" w:rsidRDefault="003764AF" w:rsidP="00247DB8">
      <w:pPr>
        <w:pStyle w:val="ListParagraph"/>
        <w:rPr>
          <w:rFonts w:ascii="Arial" w:hAnsi="Arial" w:cs="Arial"/>
          <w:color w:val="000000"/>
          <w:sz w:val="21"/>
          <w:szCs w:val="21"/>
        </w:rPr>
      </w:pPr>
    </w:p>
    <w:p w14:paraId="1072BFB1" w14:textId="1FEC8630" w:rsidR="00292675" w:rsidRPr="00247DB8" w:rsidRDefault="003764AF" w:rsidP="00247DB8">
      <w:pPr>
        <w:shd w:val="clear" w:color="auto" w:fill="FFFFFF"/>
        <w:ind w:left="720"/>
        <w:outlineLvl w:val="1"/>
        <w:rPr>
          <w:rFonts w:ascii="Arial" w:hAnsi="Arial" w:cs="Arial"/>
          <w:sz w:val="21"/>
          <w:szCs w:val="21"/>
        </w:rPr>
      </w:pPr>
      <w:r w:rsidRPr="00247DB8">
        <w:rPr>
          <w:rFonts w:ascii="Arial" w:hAnsi="Arial" w:cs="Arial"/>
          <w:sz w:val="21"/>
          <w:szCs w:val="21"/>
        </w:rPr>
        <w:t xml:space="preserve">Depending on your household’s needs, there might be additional considerations to take into account as part of your emergency planning. </w:t>
      </w:r>
    </w:p>
    <w:p w14:paraId="3C7468E0" w14:textId="77777777" w:rsidR="00645F26" w:rsidRPr="00247DB8" w:rsidRDefault="00645F26" w:rsidP="00247DB8">
      <w:pPr>
        <w:ind w:left="720"/>
        <w:rPr>
          <w:rFonts w:ascii="Arial" w:hAnsi="Arial" w:cs="Arial"/>
          <w:sz w:val="21"/>
          <w:szCs w:val="21"/>
        </w:rPr>
      </w:pPr>
    </w:p>
    <w:p w14:paraId="1E6048CE" w14:textId="7E5DAA93" w:rsidR="003764AF" w:rsidRPr="00247DB8" w:rsidRDefault="003764AF" w:rsidP="00247DB8">
      <w:pPr>
        <w:pStyle w:val="ListParagraph"/>
        <w:numPr>
          <w:ilvl w:val="1"/>
          <w:numId w:val="30"/>
        </w:numPr>
        <w:rPr>
          <w:rFonts w:ascii="Arial" w:hAnsi="Arial" w:cs="Arial"/>
          <w:sz w:val="21"/>
          <w:szCs w:val="21"/>
        </w:rPr>
      </w:pPr>
      <w:r w:rsidRPr="00247DB8">
        <w:rPr>
          <w:rFonts w:ascii="Arial" w:hAnsi="Arial" w:cs="Arial"/>
          <w:color w:val="000000"/>
          <w:sz w:val="21"/>
          <w:szCs w:val="21"/>
        </w:rPr>
        <w:t xml:space="preserve">Create a plan that </w:t>
      </w:r>
      <w:r w:rsidR="008519B1" w:rsidRPr="00247DB8">
        <w:rPr>
          <w:rFonts w:ascii="Arial" w:hAnsi="Arial" w:cs="Arial"/>
          <w:color w:val="000000"/>
          <w:sz w:val="21"/>
          <w:szCs w:val="21"/>
        </w:rPr>
        <w:t>considers</w:t>
      </w:r>
      <w:r w:rsidRPr="00247DB8">
        <w:rPr>
          <w:rFonts w:ascii="Arial" w:hAnsi="Arial" w:cs="Arial"/>
          <w:color w:val="000000"/>
          <w:sz w:val="21"/>
          <w:szCs w:val="21"/>
        </w:rPr>
        <w:t xml:space="preserve"> your capabilities, any help you may need and who can provide it, especially if you need to evacuate or if the power goes out for several days.</w:t>
      </w:r>
    </w:p>
    <w:p w14:paraId="634E9153" w14:textId="77777777" w:rsidR="003764AF" w:rsidRPr="00247DB8" w:rsidRDefault="003764AF" w:rsidP="00247DB8">
      <w:pPr>
        <w:pStyle w:val="ListParagraph"/>
        <w:numPr>
          <w:ilvl w:val="1"/>
          <w:numId w:val="30"/>
        </w:numPr>
        <w:rPr>
          <w:rFonts w:ascii="Arial" w:hAnsi="Arial" w:cs="Arial"/>
          <w:sz w:val="21"/>
          <w:szCs w:val="21"/>
        </w:rPr>
      </w:pPr>
      <w:r w:rsidRPr="00247DB8">
        <w:rPr>
          <w:rFonts w:ascii="Arial" w:hAnsi="Arial" w:cs="Arial"/>
          <w:color w:val="000000"/>
          <w:sz w:val="21"/>
          <w:szCs w:val="21"/>
        </w:rPr>
        <w:t xml:space="preserve">Older adults or people with mobility, hearing, learning or seeing disabilities may need to create a support network of people that can help during an emergency. </w:t>
      </w:r>
    </w:p>
    <w:p w14:paraId="3F04A981" w14:textId="7493C08B" w:rsidR="003764AF" w:rsidRPr="00247DB8" w:rsidRDefault="003764AF" w:rsidP="00247DB8">
      <w:pPr>
        <w:pStyle w:val="ListParagraph"/>
        <w:numPr>
          <w:ilvl w:val="1"/>
          <w:numId w:val="30"/>
        </w:numPr>
        <w:rPr>
          <w:rFonts w:ascii="Arial" w:hAnsi="Arial" w:cs="Arial"/>
          <w:sz w:val="21"/>
          <w:szCs w:val="21"/>
        </w:rPr>
      </w:pPr>
      <w:r w:rsidRPr="00247DB8">
        <w:rPr>
          <w:rFonts w:ascii="Arial" w:eastAsiaTheme="minorHAnsi" w:hAnsi="Arial" w:cs="Arial"/>
          <w:color w:val="000000"/>
          <w:sz w:val="21"/>
          <w:szCs w:val="21"/>
        </w:rPr>
        <w:t xml:space="preserve">Disasters can be scary for children. </w:t>
      </w:r>
      <w:r w:rsidRPr="00247DB8">
        <w:rPr>
          <w:rFonts w:ascii="Arial" w:hAnsi="Arial" w:cs="Arial"/>
          <w:sz w:val="21"/>
          <w:szCs w:val="21"/>
        </w:rPr>
        <w:t xml:space="preserve">Take time to talk with your kids about preparing for common emergencies, how to stay safe and what to expect. The Red Cross has free programs and tools to help, visit </w:t>
      </w:r>
      <w:hyperlink r:id="rId52" w:history="1">
        <w:r w:rsidRPr="00247DB8">
          <w:rPr>
            <w:rStyle w:val="Hyperlink"/>
            <w:color w:val="0033CC"/>
            <w:sz w:val="21"/>
            <w:szCs w:val="21"/>
          </w:rPr>
          <w:t>redcross.org/YouthPrep</w:t>
        </w:r>
      </w:hyperlink>
      <w:r w:rsidRPr="00247DB8">
        <w:rPr>
          <w:rFonts w:ascii="Arial" w:hAnsi="Arial" w:cs="Arial"/>
          <w:sz w:val="21"/>
          <w:szCs w:val="21"/>
        </w:rPr>
        <w:t xml:space="preserve"> for more information.</w:t>
      </w:r>
    </w:p>
    <w:p w14:paraId="7EE33000" w14:textId="2147161B" w:rsidR="003764AF" w:rsidRPr="00247DB8" w:rsidRDefault="00645F26" w:rsidP="00247DB8">
      <w:pPr>
        <w:pStyle w:val="ListParagraph"/>
        <w:numPr>
          <w:ilvl w:val="1"/>
          <w:numId w:val="30"/>
        </w:numPr>
        <w:rPr>
          <w:rFonts w:ascii="Arial" w:hAnsi="Arial" w:cs="Arial"/>
          <w:sz w:val="21"/>
          <w:szCs w:val="21"/>
        </w:rPr>
      </w:pPr>
      <w:r w:rsidRPr="00247DB8">
        <w:rPr>
          <w:rFonts w:ascii="Arial" w:hAnsi="Arial" w:cs="Arial"/>
          <w:sz w:val="21"/>
          <w:szCs w:val="21"/>
        </w:rPr>
        <w:t xml:space="preserve">Don’t forget to include </w:t>
      </w:r>
      <w:r w:rsidR="00292675" w:rsidRPr="00247DB8">
        <w:rPr>
          <w:rFonts w:ascii="Arial" w:hAnsi="Arial" w:cs="Arial"/>
          <w:sz w:val="21"/>
          <w:szCs w:val="21"/>
        </w:rPr>
        <w:t>your pets in your emergency plans</w:t>
      </w:r>
      <w:r w:rsidRPr="00247DB8">
        <w:rPr>
          <w:rFonts w:ascii="Arial" w:hAnsi="Arial" w:cs="Arial"/>
          <w:sz w:val="21"/>
          <w:szCs w:val="21"/>
        </w:rPr>
        <w:t>!</w:t>
      </w:r>
      <w:r w:rsidR="00292675" w:rsidRPr="00247DB8">
        <w:rPr>
          <w:rFonts w:ascii="Arial" w:hAnsi="Arial" w:cs="Arial"/>
          <w:sz w:val="21"/>
          <w:szCs w:val="21"/>
        </w:rPr>
        <w:t xml:space="preserve"> </w:t>
      </w:r>
      <w:r w:rsidR="00BA0D74" w:rsidRPr="00247DB8">
        <w:rPr>
          <w:rFonts w:ascii="Arial" w:hAnsi="Arial" w:cs="Arial"/>
          <w:sz w:val="21"/>
          <w:szCs w:val="21"/>
        </w:rPr>
        <w:t>If</w:t>
      </w:r>
      <w:r w:rsidR="00292675" w:rsidRPr="00247DB8">
        <w:rPr>
          <w:rFonts w:ascii="Arial" w:hAnsi="Arial" w:cs="Arial"/>
          <w:sz w:val="21"/>
          <w:szCs w:val="21"/>
        </w:rPr>
        <w:t xml:space="preserve"> you and your family need to evacuate, so does your pet. It</w:t>
      </w:r>
      <w:r w:rsidRPr="00247DB8">
        <w:rPr>
          <w:rFonts w:ascii="Arial" w:hAnsi="Arial" w:cs="Arial"/>
          <w:sz w:val="21"/>
          <w:szCs w:val="21"/>
        </w:rPr>
        <w:t>’</w:t>
      </w:r>
      <w:r w:rsidR="00292675" w:rsidRPr="00247DB8">
        <w:rPr>
          <w:rFonts w:ascii="Arial" w:hAnsi="Arial" w:cs="Arial"/>
          <w:sz w:val="21"/>
          <w:szCs w:val="21"/>
        </w:rPr>
        <w:t>s important to plan in advance to know which pet-friendly hotels are in your area, and where your pets can stay in an emergency situation.</w:t>
      </w:r>
    </w:p>
    <w:p w14:paraId="6CBC48A2" w14:textId="77777777" w:rsidR="00645F26" w:rsidRPr="00247DB8" w:rsidRDefault="00645F26" w:rsidP="00247DB8">
      <w:pPr>
        <w:rPr>
          <w:rFonts w:ascii="Arial" w:hAnsi="Arial" w:cs="Arial"/>
          <w:sz w:val="21"/>
          <w:szCs w:val="21"/>
        </w:rPr>
      </w:pPr>
    </w:p>
    <w:p w14:paraId="6FCFAF5F" w14:textId="3C97ABDA" w:rsidR="00292675" w:rsidRPr="00247DB8" w:rsidRDefault="00645F26" w:rsidP="00247DB8">
      <w:pPr>
        <w:pStyle w:val="ListParagraph"/>
        <w:numPr>
          <w:ilvl w:val="0"/>
          <w:numId w:val="28"/>
        </w:numPr>
        <w:autoSpaceDE w:val="0"/>
        <w:autoSpaceDN w:val="0"/>
        <w:adjustRightInd w:val="0"/>
        <w:contextualSpacing/>
        <w:rPr>
          <w:rFonts w:ascii="Arial" w:hAnsi="Arial" w:cs="Arial"/>
          <w:color w:val="000000"/>
          <w:sz w:val="21"/>
          <w:szCs w:val="21"/>
        </w:rPr>
      </w:pPr>
      <w:r w:rsidRPr="00247DB8">
        <w:rPr>
          <w:rFonts w:ascii="Arial" w:hAnsi="Arial" w:cs="Arial"/>
          <w:b/>
          <w:sz w:val="21"/>
          <w:szCs w:val="21"/>
          <w:lang w:val="en"/>
        </w:rPr>
        <w:t xml:space="preserve">Be Informed. </w:t>
      </w:r>
      <w:r w:rsidR="00292675" w:rsidRPr="00247DB8">
        <w:rPr>
          <w:rFonts w:ascii="Arial" w:hAnsi="Arial" w:cs="Arial"/>
          <w:sz w:val="21"/>
          <w:szCs w:val="21"/>
        </w:rPr>
        <w:t xml:space="preserve">Finally, plan to </w:t>
      </w:r>
      <w:hyperlink r:id="rId53" w:history="1">
        <w:r w:rsidR="00292675" w:rsidRPr="00247DB8">
          <w:rPr>
            <w:rStyle w:val="Hyperlink"/>
            <w:color w:val="0033CC"/>
            <w:sz w:val="21"/>
            <w:szCs w:val="21"/>
          </w:rPr>
          <w:t>stay informed</w:t>
        </w:r>
      </w:hyperlink>
      <w:r w:rsidR="00292675" w:rsidRPr="00247DB8">
        <w:rPr>
          <w:rFonts w:ascii="Arial" w:hAnsi="Arial" w:cs="Arial"/>
          <w:sz w:val="21"/>
          <w:szCs w:val="21"/>
        </w:rPr>
        <w:t xml:space="preserve"> by </w:t>
      </w:r>
      <w:r w:rsidR="00292675" w:rsidRPr="00247DB8">
        <w:rPr>
          <w:rFonts w:ascii="Arial" w:hAnsi="Arial" w:cs="Arial"/>
          <w:color w:val="000000"/>
          <w:sz w:val="21"/>
          <w:szCs w:val="21"/>
        </w:rPr>
        <w:t xml:space="preserve">finding out how local officials will contact you during a disaster and how you will get important information, such as evacuation orders. </w:t>
      </w:r>
    </w:p>
    <w:p w14:paraId="45AA22BE" w14:textId="77777777" w:rsidR="00292675" w:rsidRPr="00247DB8" w:rsidRDefault="00292675" w:rsidP="00247DB8">
      <w:pPr>
        <w:rPr>
          <w:rFonts w:ascii="Arial" w:hAnsi="Arial" w:cs="Arial"/>
          <w:color w:val="000000" w:themeColor="text1"/>
          <w:sz w:val="21"/>
          <w:szCs w:val="21"/>
        </w:rPr>
      </w:pPr>
    </w:p>
    <w:p w14:paraId="63E458F2" w14:textId="501EC791" w:rsidR="003764AF" w:rsidRPr="00247DB8" w:rsidRDefault="003764AF" w:rsidP="00247DB8">
      <w:pPr>
        <w:autoSpaceDE w:val="0"/>
        <w:autoSpaceDN w:val="0"/>
        <w:adjustRightInd w:val="0"/>
        <w:rPr>
          <w:rStyle w:val="Strong"/>
          <w:rFonts w:ascii="Arial" w:hAnsi="Arial" w:cs="Arial"/>
          <w:b w:val="0"/>
          <w:bCs w:val="0"/>
          <w:sz w:val="21"/>
          <w:szCs w:val="21"/>
        </w:rPr>
      </w:pPr>
      <w:r w:rsidRPr="00247DB8">
        <w:rPr>
          <w:rStyle w:val="Strong"/>
          <w:rFonts w:ascii="Arial" w:hAnsi="Arial" w:cs="Arial"/>
          <w:b w:val="0"/>
          <w:bCs w:val="0"/>
          <w:sz w:val="21"/>
          <w:szCs w:val="21"/>
        </w:rPr>
        <w:t xml:space="preserve">National Preparedness Month is also a good time to take steps to help your community get prepared for emergencies of all sizes. By volunteering, donating blood or learning lifesaving skills, you can be ready to help your loved ones and neighbors when needed. Visit </w:t>
      </w:r>
      <w:hyperlink r:id="rId54" w:history="1">
        <w:r w:rsidRPr="00247DB8">
          <w:rPr>
            <w:rStyle w:val="Hyperlink"/>
            <w:rFonts w:eastAsia="MS Mincho"/>
            <w:color w:val="0033CC"/>
            <w:sz w:val="21"/>
            <w:szCs w:val="21"/>
          </w:rPr>
          <w:t>redcross.org</w:t>
        </w:r>
      </w:hyperlink>
      <w:r w:rsidRPr="00247DB8">
        <w:rPr>
          <w:rStyle w:val="Strong"/>
          <w:rFonts w:ascii="Arial" w:hAnsi="Arial" w:cs="Arial"/>
          <w:b w:val="0"/>
          <w:bCs w:val="0"/>
          <w:sz w:val="21"/>
          <w:szCs w:val="21"/>
        </w:rPr>
        <w:t xml:space="preserve"> to learn more.</w:t>
      </w:r>
    </w:p>
    <w:p w14:paraId="33D76403" w14:textId="77777777" w:rsidR="003764AF" w:rsidRPr="00247DB8" w:rsidRDefault="003764AF" w:rsidP="00247DB8">
      <w:pPr>
        <w:pStyle w:val="NormalWeb"/>
        <w:shd w:val="clear" w:color="auto" w:fill="FFFFFF"/>
        <w:spacing w:before="0" w:beforeAutospacing="0" w:after="0" w:afterAutospacing="0"/>
        <w:rPr>
          <w:rFonts w:ascii="Arial" w:hAnsi="Arial" w:cs="Arial"/>
          <w:b/>
          <w:bCs/>
          <w:sz w:val="21"/>
          <w:szCs w:val="21"/>
          <w:shd w:val="clear" w:color="auto" w:fill="FFFFFF"/>
        </w:rPr>
      </w:pPr>
    </w:p>
    <w:p w14:paraId="59EE8BEA" w14:textId="675453C9" w:rsidR="007B039B" w:rsidRPr="00247DB8" w:rsidRDefault="0070626D" w:rsidP="00247DB8">
      <w:pPr>
        <w:rPr>
          <w:rFonts w:ascii="Arial" w:hAnsi="Arial" w:cs="Arial"/>
          <w:sz w:val="21"/>
          <w:szCs w:val="21"/>
          <w:shd w:val="clear" w:color="auto" w:fill="FFFFFF"/>
        </w:rPr>
      </w:pPr>
      <w:r w:rsidRPr="00247DB8">
        <w:rPr>
          <w:rFonts w:ascii="Arial" w:hAnsi="Arial" w:cs="Arial"/>
          <w:sz w:val="21"/>
          <w:szCs w:val="21"/>
        </w:rPr>
        <w:t>Whether it’s a hurricane, wildfire, flood or a ho</w:t>
      </w:r>
      <w:r w:rsidR="007565E5" w:rsidRPr="00247DB8">
        <w:rPr>
          <w:rFonts w:ascii="Arial" w:hAnsi="Arial" w:cs="Arial"/>
          <w:sz w:val="21"/>
          <w:szCs w:val="21"/>
        </w:rPr>
        <w:t>me</w:t>
      </w:r>
      <w:r w:rsidRPr="00247DB8">
        <w:rPr>
          <w:rFonts w:ascii="Arial" w:hAnsi="Arial" w:cs="Arial"/>
          <w:sz w:val="21"/>
          <w:szCs w:val="21"/>
        </w:rPr>
        <w:t xml:space="preserve"> fire that threatens, it</w:t>
      </w:r>
      <w:r w:rsidR="0061634D">
        <w:rPr>
          <w:rFonts w:ascii="Arial" w:hAnsi="Arial" w:cs="Arial"/>
          <w:sz w:val="21"/>
          <w:szCs w:val="21"/>
        </w:rPr>
        <w:t>’s essential</w:t>
      </w:r>
      <w:r w:rsidRPr="00247DB8">
        <w:rPr>
          <w:rFonts w:ascii="Arial" w:hAnsi="Arial" w:cs="Arial"/>
          <w:sz w:val="21"/>
          <w:szCs w:val="21"/>
        </w:rPr>
        <w:t xml:space="preserve"> to be prepared. If you have any questions about the Red Cross or our ongoing partnership, please don’t hesitate to as</w:t>
      </w:r>
      <w:r w:rsidR="001F1B5C" w:rsidRPr="00247DB8">
        <w:rPr>
          <w:rFonts w:ascii="Arial" w:hAnsi="Arial" w:cs="Arial"/>
          <w:sz w:val="21"/>
          <w:szCs w:val="21"/>
        </w:rPr>
        <w:t>k.</w:t>
      </w:r>
    </w:p>
    <w:sectPr w:rsidR="007B039B" w:rsidRPr="00247DB8" w:rsidSect="00B06F26">
      <w:headerReference w:type="default" r:id="rId55"/>
      <w:footerReference w:type="default" r:id="rId56"/>
      <w:pgSz w:w="12240" w:h="15840"/>
      <w:pgMar w:top="144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D08DA" w14:textId="77777777" w:rsidR="003C5D1B" w:rsidRDefault="003C5D1B" w:rsidP="00857960">
      <w:r>
        <w:separator/>
      </w:r>
    </w:p>
  </w:endnote>
  <w:endnote w:type="continuationSeparator" w:id="0">
    <w:p w14:paraId="45E718E4" w14:textId="77777777" w:rsidR="003C5D1B" w:rsidRDefault="003C5D1B" w:rsidP="00857960">
      <w:r>
        <w:continuationSeparator/>
      </w:r>
    </w:p>
  </w:endnote>
  <w:endnote w:type="continuationNotice" w:id="1">
    <w:p w14:paraId="5F3BA3ED" w14:textId="77777777" w:rsidR="003C5D1B" w:rsidRDefault="003C5D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kzidenz-Grotesk Std Bold">
    <w:panose1 w:val="02000803060000090004"/>
    <w:charset w:val="00"/>
    <w:family w:val="auto"/>
    <w:pitch w:val="variable"/>
    <w:sig w:usb0="8000002F" w:usb1="5000204A" w:usb2="00000000" w:usb3="00000000" w:csb0="00000001" w:csb1="00000000"/>
  </w:font>
  <w:font w:name="Akzidenz-Grotesk Std Regular">
    <w:panose1 w:val="02000503030000020003"/>
    <w:charset w:val="00"/>
    <w:family w:val="auto"/>
    <w:pitch w:val="variable"/>
    <w:sig w:usb0="8000002F" w:usb1="5000204A" w:usb2="00000000" w:usb3="00000000" w:csb0="00000001" w:csb1="00000000"/>
  </w:font>
  <w:font w:name="Georgia">
    <w:panose1 w:val="02040502050405020303"/>
    <w:charset w:val="00"/>
    <w:family w:val="roman"/>
    <w:pitch w:val="variable"/>
    <w:sig w:usb0="00000287" w:usb1="00000000" w:usb2="00000000" w:usb3="00000000" w:csb0="0000009F" w:csb1="00000000"/>
  </w:font>
  <w:font w:name="Apple Color Emoji">
    <w:altName w:val="Calibri"/>
    <w:charset w:val="00"/>
    <w:family w:val="auto"/>
    <w:pitch w:val="variable"/>
    <w:sig w:usb0="00000003" w:usb1="18000000" w:usb2="14000000" w:usb3="00000000" w:csb0="00000001" w:csb1="00000000"/>
  </w:font>
  <w:font w:name="Segoe UI Emoji">
    <w:panose1 w:val="020B0502040204020203"/>
    <w:charset w:val="00"/>
    <w:family w:val="swiss"/>
    <w:pitch w:val="variable"/>
    <w:sig w:usb0="00000003" w:usb1="02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B96A0" w14:textId="77777777" w:rsidR="00857960" w:rsidRDefault="00857960" w:rsidP="00857960">
    <w:pPr>
      <w:pStyle w:val="Footer"/>
      <w:pBdr>
        <w:bottom w:val="single" w:sz="4" w:space="1" w:color="auto"/>
      </w:pBdr>
      <w:jc w:val="right"/>
    </w:pPr>
    <w:r>
      <w:tab/>
    </w:r>
    <w:r w:rsidRPr="00CD34F8">
      <w:t xml:space="preserve"> </w:t>
    </w:r>
    <w:r>
      <w:t xml:space="preserve">Page </w:t>
    </w:r>
    <w:r>
      <w:fldChar w:fldCharType="begin"/>
    </w:r>
    <w:r>
      <w:instrText xml:space="preserve"> PAGE   \* MERGEFORMAT </w:instrText>
    </w:r>
    <w:r>
      <w:fldChar w:fldCharType="separate"/>
    </w:r>
    <w:r>
      <w:t>1</w:t>
    </w:r>
    <w:r>
      <w:fldChar w:fldCharType="end"/>
    </w:r>
    <w:r>
      <w:t xml:space="preserve"> of </w:t>
    </w:r>
    <w:r w:rsidR="000C71C7">
      <w:fldChar w:fldCharType="begin"/>
    </w:r>
    <w:r w:rsidR="000C71C7">
      <w:instrText xml:space="preserve"> NUMPAGES   \* MERGEFORMAT </w:instrText>
    </w:r>
    <w:r w:rsidR="000C71C7">
      <w:fldChar w:fldCharType="separate"/>
    </w:r>
    <w:r>
      <w:t>6</w:t>
    </w:r>
    <w:r w:rsidR="000C71C7">
      <w:fldChar w:fldCharType="end"/>
    </w:r>
  </w:p>
  <w:p w14:paraId="7ADA611B" w14:textId="77777777" w:rsidR="00857960" w:rsidRDefault="008579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67DEA" w14:textId="77777777" w:rsidR="003C5D1B" w:rsidRDefault="003C5D1B" w:rsidP="00857960">
      <w:r>
        <w:separator/>
      </w:r>
    </w:p>
  </w:footnote>
  <w:footnote w:type="continuationSeparator" w:id="0">
    <w:p w14:paraId="5E829E9C" w14:textId="77777777" w:rsidR="003C5D1B" w:rsidRDefault="003C5D1B" w:rsidP="00857960">
      <w:r>
        <w:continuationSeparator/>
      </w:r>
    </w:p>
  </w:footnote>
  <w:footnote w:type="continuationNotice" w:id="1">
    <w:p w14:paraId="5FE832EE" w14:textId="77777777" w:rsidR="003C5D1B" w:rsidRDefault="003C5D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5B592486" w14:paraId="79558175" w14:textId="77777777" w:rsidTr="5B592486">
      <w:trPr>
        <w:trHeight w:val="300"/>
      </w:trPr>
      <w:tc>
        <w:tcPr>
          <w:tcW w:w="3360" w:type="dxa"/>
        </w:tcPr>
        <w:p w14:paraId="6D53A376" w14:textId="26FEC966" w:rsidR="5B592486" w:rsidRDefault="5B592486" w:rsidP="5B592486">
          <w:pPr>
            <w:pStyle w:val="Header"/>
            <w:ind w:left="-115"/>
          </w:pPr>
        </w:p>
      </w:tc>
      <w:tc>
        <w:tcPr>
          <w:tcW w:w="3360" w:type="dxa"/>
        </w:tcPr>
        <w:p w14:paraId="73F824D2" w14:textId="22D9D2DB" w:rsidR="5B592486" w:rsidRDefault="5B592486" w:rsidP="5B592486">
          <w:pPr>
            <w:pStyle w:val="Header"/>
            <w:jc w:val="center"/>
          </w:pPr>
        </w:p>
      </w:tc>
      <w:tc>
        <w:tcPr>
          <w:tcW w:w="3360" w:type="dxa"/>
        </w:tcPr>
        <w:p w14:paraId="41456A84" w14:textId="5F93067E" w:rsidR="5B592486" w:rsidRDefault="5B592486" w:rsidP="5B592486">
          <w:pPr>
            <w:pStyle w:val="Header"/>
            <w:ind w:right="-115"/>
            <w:jc w:val="right"/>
          </w:pPr>
        </w:p>
      </w:tc>
    </w:tr>
  </w:tbl>
  <w:p w14:paraId="6C32FAF1" w14:textId="7192D5AD" w:rsidR="5B592486" w:rsidRDefault="5B592486" w:rsidP="5B5924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774BA"/>
    <w:multiLevelType w:val="multilevel"/>
    <w:tmpl w:val="1BECAB62"/>
    <w:lvl w:ilvl="0">
      <w:start w:val="1"/>
      <w:numFmt w:val="bullet"/>
      <w:lvlText w:val=""/>
      <w:lvlJc w:val="left"/>
      <w:pPr>
        <w:tabs>
          <w:tab w:val="num" w:pos="540"/>
        </w:tabs>
        <w:ind w:left="540" w:hanging="360"/>
      </w:pPr>
      <w:rPr>
        <w:rFonts w:ascii="Wingdings" w:hAnsi="Wingdings" w:hint="default"/>
        <w:sz w:val="20"/>
      </w:rPr>
    </w:lvl>
    <w:lvl w:ilvl="1" w:tentative="1">
      <w:start w:val="1"/>
      <w:numFmt w:val="bullet"/>
      <w:lvlText w:val="o"/>
      <w:lvlJc w:val="left"/>
      <w:pPr>
        <w:tabs>
          <w:tab w:val="num" w:pos="1260"/>
        </w:tabs>
        <w:ind w:left="1260" w:hanging="360"/>
      </w:pPr>
      <w:rPr>
        <w:rFonts w:ascii="Courier New" w:hAnsi="Courier New" w:hint="default"/>
        <w:sz w:val="20"/>
      </w:rPr>
    </w:lvl>
    <w:lvl w:ilvl="2" w:tentative="1">
      <w:start w:val="1"/>
      <w:numFmt w:val="bullet"/>
      <w:lvlText w:val=""/>
      <w:lvlJc w:val="left"/>
      <w:pPr>
        <w:tabs>
          <w:tab w:val="num" w:pos="1980"/>
        </w:tabs>
        <w:ind w:left="1980" w:hanging="360"/>
      </w:pPr>
      <w:rPr>
        <w:rFonts w:ascii="Wingdings" w:hAnsi="Wingdings" w:hint="default"/>
        <w:sz w:val="20"/>
      </w:rPr>
    </w:lvl>
    <w:lvl w:ilvl="3">
      <w:start w:val="1"/>
      <w:numFmt w:val="bullet"/>
      <w:lvlText w:val=""/>
      <w:lvlJc w:val="left"/>
      <w:pPr>
        <w:tabs>
          <w:tab w:val="num" w:pos="2700"/>
        </w:tabs>
        <w:ind w:left="2700" w:hanging="360"/>
      </w:pPr>
      <w:rPr>
        <w:rFonts w:ascii="Wingdings" w:hAnsi="Wingdings" w:hint="default"/>
        <w:sz w:val="20"/>
      </w:rPr>
    </w:lvl>
    <w:lvl w:ilvl="4" w:tentative="1">
      <w:start w:val="1"/>
      <w:numFmt w:val="bullet"/>
      <w:lvlText w:val=""/>
      <w:lvlJc w:val="left"/>
      <w:pPr>
        <w:tabs>
          <w:tab w:val="num" w:pos="3420"/>
        </w:tabs>
        <w:ind w:left="3420" w:hanging="360"/>
      </w:pPr>
      <w:rPr>
        <w:rFonts w:ascii="Wingdings" w:hAnsi="Wingdings" w:hint="default"/>
        <w:sz w:val="20"/>
      </w:rPr>
    </w:lvl>
    <w:lvl w:ilvl="5" w:tentative="1">
      <w:start w:val="1"/>
      <w:numFmt w:val="bullet"/>
      <w:lvlText w:val=""/>
      <w:lvlJc w:val="left"/>
      <w:pPr>
        <w:tabs>
          <w:tab w:val="num" w:pos="4140"/>
        </w:tabs>
        <w:ind w:left="4140" w:hanging="360"/>
      </w:pPr>
      <w:rPr>
        <w:rFonts w:ascii="Wingdings" w:hAnsi="Wingdings" w:hint="default"/>
        <w:sz w:val="20"/>
      </w:rPr>
    </w:lvl>
    <w:lvl w:ilvl="6" w:tentative="1">
      <w:start w:val="1"/>
      <w:numFmt w:val="bullet"/>
      <w:lvlText w:val=""/>
      <w:lvlJc w:val="left"/>
      <w:pPr>
        <w:tabs>
          <w:tab w:val="num" w:pos="4860"/>
        </w:tabs>
        <w:ind w:left="4860" w:hanging="360"/>
      </w:pPr>
      <w:rPr>
        <w:rFonts w:ascii="Wingdings" w:hAnsi="Wingdings" w:hint="default"/>
        <w:sz w:val="20"/>
      </w:rPr>
    </w:lvl>
    <w:lvl w:ilvl="7" w:tentative="1">
      <w:start w:val="1"/>
      <w:numFmt w:val="bullet"/>
      <w:lvlText w:val=""/>
      <w:lvlJc w:val="left"/>
      <w:pPr>
        <w:tabs>
          <w:tab w:val="num" w:pos="5580"/>
        </w:tabs>
        <w:ind w:left="5580" w:hanging="360"/>
      </w:pPr>
      <w:rPr>
        <w:rFonts w:ascii="Wingdings" w:hAnsi="Wingdings" w:hint="default"/>
        <w:sz w:val="20"/>
      </w:rPr>
    </w:lvl>
    <w:lvl w:ilvl="8" w:tentative="1">
      <w:start w:val="1"/>
      <w:numFmt w:val="bullet"/>
      <w:lvlText w:val=""/>
      <w:lvlJc w:val="left"/>
      <w:pPr>
        <w:tabs>
          <w:tab w:val="num" w:pos="6300"/>
        </w:tabs>
        <w:ind w:left="6300" w:hanging="360"/>
      </w:pPr>
      <w:rPr>
        <w:rFonts w:ascii="Wingdings" w:hAnsi="Wingdings" w:hint="default"/>
        <w:sz w:val="20"/>
      </w:rPr>
    </w:lvl>
  </w:abstractNum>
  <w:abstractNum w:abstractNumId="1" w15:restartNumberingAfterBreak="0">
    <w:nsid w:val="07AF028F"/>
    <w:multiLevelType w:val="multilevel"/>
    <w:tmpl w:val="90ACC3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1B6B33"/>
    <w:multiLevelType w:val="multilevel"/>
    <w:tmpl w:val="A4E69C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D052622"/>
    <w:multiLevelType w:val="multilevel"/>
    <w:tmpl w:val="342CC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720FE3"/>
    <w:multiLevelType w:val="hybridMultilevel"/>
    <w:tmpl w:val="3C866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4E7FA2"/>
    <w:multiLevelType w:val="hybridMultilevel"/>
    <w:tmpl w:val="A27CD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E913F7"/>
    <w:multiLevelType w:val="hybridMultilevel"/>
    <w:tmpl w:val="B9826658"/>
    <w:lvl w:ilvl="0" w:tplc="04090001">
      <w:start w:val="1"/>
      <w:numFmt w:val="bullet"/>
      <w:lvlText w:val=""/>
      <w:lvlJc w:val="left"/>
      <w:pPr>
        <w:ind w:left="720" w:hanging="360"/>
      </w:pPr>
      <w:rPr>
        <w:rFonts w:ascii="Symbol" w:hAnsi="Symbol" w:hint="default"/>
      </w:rPr>
    </w:lvl>
    <w:lvl w:ilvl="1" w:tplc="9B3025AA">
      <w:numFmt w:val="bullet"/>
      <w:lvlText w:val="•"/>
      <w:lvlJc w:val="left"/>
      <w:pPr>
        <w:ind w:left="1800" w:hanging="72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03158D"/>
    <w:multiLevelType w:val="hybridMultilevel"/>
    <w:tmpl w:val="DF266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9493AF7"/>
    <w:multiLevelType w:val="multilevel"/>
    <w:tmpl w:val="2C7E5566"/>
    <w:lvl w:ilvl="0">
      <w:start w:val="1"/>
      <w:numFmt w:val="decimal"/>
      <w:lvlText w:val="%1."/>
      <w:lvlJc w:val="left"/>
      <w:pPr>
        <w:tabs>
          <w:tab w:val="num" w:pos="1080"/>
        </w:tabs>
        <w:ind w:left="1080" w:hanging="360"/>
      </w:pPr>
      <w:rPr>
        <w:rFonts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 w15:restartNumberingAfterBreak="0">
    <w:nsid w:val="1CD12AA4"/>
    <w:multiLevelType w:val="multilevel"/>
    <w:tmpl w:val="143489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3564404"/>
    <w:multiLevelType w:val="multilevel"/>
    <w:tmpl w:val="3196CD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92B1992"/>
    <w:multiLevelType w:val="multilevel"/>
    <w:tmpl w:val="467A4DF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424633"/>
    <w:multiLevelType w:val="hybridMultilevel"/>
    <w:tmpl w:val="CA9C518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AE2806"/>
    <w:multiLevelType w:val="hybridMultilevel"/>
    <w:tmpl w:val="7702F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534A45"/>
    <w:multiLevelType w:val="multilevel"/>
    <w:tmpl w:val="E280DF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B323A4D"/>
    <w:multiLevelType w:val="hybridMultilevel"/>
    <w:tmpl w:val="9550C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B40FE"/>
    <w:multiLevelType w:val="multilevel"/>
    <w:tmpl w:val="403A7E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6DE6ED1"/>
    <w:multiLevelType w:val="multilevel"/>
    <w:tmpl w:val="C6A086A2"/>
    <w:lvl w:ilvl="0">
      <w:start w:val="1"/>
      <w:numFmt w:val="decimal"/>
      <w:lvlText w:val="%1."/>
      <w:lvlJc w:val="left"/>
      <w:pPr>
        <w:tabs>
          <w:tab w:val="num" w:pos="540"/>
        </w:tabs>
        <w:ind w:left="540" w:hanging="360"/>
      </w:pPr>
      <w:rPr>
        <w:rFonts w:hint="default"/>
        <w:sz w:val="20"/>
      </w:rPr>
    </w:lvl>
    <w:lvl w:ilvl="1" w:tentative="1">
      <w:start w:val="1"/>
      <w:numFmt w:val="bullet"/>
      <w:lvlText w:val="o"/>
      <w:lvlJc w:val="left"/>
      <w:pPr>
        <w:tabs>
          <w:tab w:val="num" w:pos="1260"/>
        </w:tabs>
        <w:ind w:left="1260" w:hanging="360"/>
      </w:pPr>
      <w:rPr>
        <w:rFonts w:ascii="Courier New" w:hAnsi="Courier New" w:hint="default"/>
        <w:sz w:val="20"/>
      </w:rPr>
    </w:lvl>
    <w:lvl w:ilvl="2" w:tentative="1">
      <w:start w:val="1"/>
      <w:numFmt w:val="bullet"/>
      <w:lvlText w:val=""/>
      <w:lvlJc w:val="left"/>
      <w:pPr>
        <w:tabs>
          <w:tab w:val="num" w:pos="1980"/>
        </w:tabs>
        <w:ind w:left="1980" w:hanging="360"/>
      </w:pPr>
      <w:rPr>
        <w:rFonts w:ascii="Wingdings" w:hAnsi="Wingdings" w:hint="default"/>
        <w:sz w:val="20"/>
      </w:rPr>
    </w:lvl>
    <w:lvl w:ilvl="3" w:tentative="1">
      <w:start w:val="1"/>
      <w:numFmt w:val="bullet"/>
      <w:lvlText w:val=""/>
      <w:lvlJc w:val="left"/>
      <w:pPr>
        <w:tabs>
          <w:tab w:val="num" w:pos="2700"/>
        </w:tabs>
        <w:ind w:left="2700" w:hanging="360"/>
      </w:pPr>
      <w:rPr>
        <w:rFonts w:ascii="Wingdings" w:hAnsi="Wingdings" w:hint="default"/>
        <w:sz w:val="20"/>
      </w:rPr>
    </w:lvl>
    <w:lvl w:ilvl="4" w:tentative="1">
      <w:start w:val="1"/>
      <w:numFmt w:val="bullet"/>
      <w:lvlText w:val=""/>
      <w:lvlJc w:val="left"/>
      <w:pPr>
        <w:tabs>
          <w:tab w:val="num" w:pos="3420"/>
        </w:tabs>
        <w:ind w:left="3420" w:hanging="360"/>
      </w:pPr>
      <w:rPr>
        <w:rFonts w:ascii="Wingdings" w:hAnsi="Wingdings" w:hint="default"/>
        <w:sz w:val="20"/>
      </w:rPr>
    </w:lvl>
    <w:lvl w:ilvl="5" w:tentative="1">
      <w:start w:val="1"/>
      <w:numFmt w:val="bullet"/>
      <w:lvlText w:val=""/>
      <w:lvlJc w:val="left"/>
      <w:pPr>
        <w:tabs>
          <w:tab w:val="num" w:pos="4140"/>
        </w:tabs>
        <w:ind w:left="4140" w:hanging="360"/>
      </w:pPr>
      <w:rPr>
        <w:rFonts w:ascii="Wingdings" w:hAnsi="Wingdings" w:hint="default"/>
        <w:sz w:val="20"/>
      </w:rPr>
    </w:lvl>
    <w:lvl w:ilvl="6" w:tentative="1">
      <w:start w:val="1"/>
      <w:numFmt w:val="bullet"/>
      <w:lvlText w:val=""/>
      <w:lvlJc w:val="left"/>
      <w:pPr>
        <w:tabs>
          <w:tab w:val="num" w:pos="4860"/>
        </w:tabs>
        <w:ind w:left="4860" w:hanging="360"/>
      </w:pPr>
      <w:rPr>
        <w:rFonts w:ascii="Wingdings" w:hAnsi="Wingdings" w:hint="default"/>
        <w:sz w:val="20"/>
      </w:rPr>
    </w:lvl>
    <w:lvl w:ilvl="7" w:tentative="1">
      <w:start w:val="1"/>
      <w:numFmt w:val="bullet"/>
      <w:lvlText w:val=""/>
      <w:lvlJc w:val="left"/>
      <w:pPr>
        <w:tabs>
          <w:tab w:val="num" w:pos="5580"/>
        </w:tabs>
        <w:ind w:left="5580" w:hanging="360"/>
      </w:pPr>
      <w:rPr>
        <w:rFonts w:ascii="Wingdings" w:hAnsi="Wingdings" w:hint="default"/>
        <w:sz w:val="20"/>
      </w:rPr>
    </w:lvl>
    <w:lvl w:ilvl="8" w:tentative="1">
      <w:start w:val="1"/>
      <w:numFmt w:val="bullet"/>
      <w:lvlText w:val=""/>
      <w:lvlJc w:val="left"/>
      <w:pPr>
        <w:tabs>
          <w:tab w:val="num" w:pos="6300"/>
        </w:tabs>
        <w:ind w:left="6300" w:hanging="360"/>
      </w:pPr>
      <w:rPr>
        <w:rFonts w:ascii="Wingdings" w:hAnsi="Wingdings" w:hint="default"/>
        <w:sz w:val="20"/>
      </w:rPr>
    </w:lvl>
  </w:abstractNum>
  <w:abstractNum w:abstractNumId="18" w15:restartNumberingAfterBreak="0">
    <w:nsid w:val="4B09554B"/>
    <w:multiLevelType w:val="multilevel"/>
    <w:tmpl w:val="2C7E5566"/>
    <w:lvl w:ilvl="0">
      <w:start w:val="1"/>
      <w:numFmt w:val="decimal"/>
      <w:lvlText w:val="%1."/>
      <w:lvlJc w:val="left"/>
      <w:pPr>
        <w:tabs>
          <w:tab w:val="num" w:pos="1080"/>
        </w:tabs>
        <w:ind w:left="1080" w:hanging="360"/>
      </w:pPr>
      <w:rPr>
        <w:rFonts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9" w15:restartNumberingAfterBreak="0">
    <w:nsid w:val="4B7F054E"/>
    <w:multiLevelType w:val="hybridMultilevel"/>
    <w:tmpl w:val="55D41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7C2359"/>
    <w:multiLevelType w:val="multilevel"/>
    <w:tmpl w:val="85AC9DB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F82194"/>
    <w:multiLevelType w:val="hybridMultilevel"/>
    <w:tmpl w:val="AC3AB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6E366C"/>
    <w:multiLevelType w:val="hybridMultilevel"/>
    <w:tmpl w:val="F5404FA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15:restartNumberingAfterBreak="0">
    <w:nsid w:val="58323616"/>
    <w:multiLevelType w:val="multilevel"/>
    <w:tmpl w:val="4460A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405725F"/>
    <w:multiLevelType w:val="multilevel"/>
    <w:tmpl w:val="F834A3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5DB5E39"/>
    <w:multiLevelType w:val="multilevel"/>
    <w:tmpl w:val="1BECAB62"/>
    <w:lvl w:ilvl="0">
      <w:start w:val="1"/>
      <w:numFmt w:val="bullet"/>
      <w:lvlText w:val=""/>
      <w:lvlJc w:val="left"/>
      <w:pPr>
        <w:tabs>
          <w:tab w:val="num" w:pos="540"/>
        </w:tabs>
        <w:ind w:left="540" w:hanging="360"/>
      </w:pPr>
      <w:rPr>
        <w:rFonts w:ascii="Wingdings" w:hAnsi="Wingdings" w:hint="default"/>
        <w:sz w:val="20"/>
      </w:rPr>
    </w:lvl>
    <w:lvl w:ilvl="1" w:tentative="1">
      <w:start w:val="1"/>
      <w:numFmt w:val="bullet"/>
      <w:lvlText w:val="o"/>
      <w:lvlJc w:val="left"/>
      <w:pPr>
        <w:tabs>
          <w:tab w:val="num" w:pos="1260"/>
        </w:tabs>
        <w:ind w:left="1260" w:hanging="360"/>
      </w:pPr>
      <w:rPr>
        <w:rFonts w:ascii="Courier New" w:hAnsi="Courier New" w:hint="default"/>
        <w:sz w:val="20"/>
      </w:rPr>
    </w:lvl>
    <w:lvl w:ilvl="2" w:tentative="1">
      <w:start w:val="1"/>
      <w:numFmt w:val="bullet"/>
      <w:lvlText w:val=""/>
      <w:lvlJc w:val="left"/>
      <w:pPr>
        <w:tabs>
          <w:tab w:val="num" w:pos="1980"/>
        </w:tabs>
        <w:ind w:left="1980" w:hanging="360"/>
      </w:pPr>
      <w:rPr>
        <w:rFonts w:ascii="Wingdings" w:hAnsi="Wingdings" w:hint="default"/>
        <w:sz w:val="20"/>
      </w:rPr>
    </w:lvl>
    <w:lvl w:ilvl="3" w:tentative="1">
      <w:start w:val="1"/>
      <w:numFmt w:val="bullet"/>
      <w:lvlText w:val=""/>
      <w:lvlJc w:val="left"/>
      <w:pPr>
        <w:tabs>
          <w:tab w:val="num" w:pos="2700"/>
        </w:tabs>
        <w:ind w:left="2700" w:hanging="360"/>
      </w:pPr>
      <w:rPr>
        <w:rFonts w:ascii="Wingdings" w:hAnsi="Wingdings" w:hint="default"/>
        <w:sz w:val="20"/>
      </w:rPr>
    </w:lvl>
    <w:lvl w:ilvl="4" w:tentative="1">
      <w:start w:val="1"/>
      <w:numFmt w:val="bullet"/>
      <w:lvlText w:val=""/>
      <w:lvlJc w:val="left"/>
      <w:pPr>
        <w:tabs>
          <w:tab w:val="num" w:pos="3420"/>
        </w:tabs>
        <w:ind w:left="3420" w:hanging="360"/>
      </w:pPr>
      <w:rPr>
        <w:rFonts w:ascii="Wingdings" w:hAnsi="Wingdings" w:hint="default"/>
        <w:sz w:val="20"/>
      </w:rPr>
    </w:lvl>
    <w:lvl w:ilvl="5" w:tentative="1">
      <w:start w:val="1"/>
      <w:numFmt w:val="bullet"/>
      <w:lvlText w:val=""/>
      <w:lvlJc w:val="left"/>
      <w:pPr>
        <w:tabs>
          <w:tab w:val="num" w:pos="4140"/>
        </w:tabs>
        <w:ind w:left="4140" w:hanging="360"/>
      </w:pPr>
      <w:rPr>
        <w:rFonts w:ascii="Wingdings" w:hAnsi="Wingdings" w:hint="default"/>
        <w:sz w:val="20"/>
      </w:rPr>
    </w:lvl>
    <w:lvl w:ilvl="6" w:tentative="1">
      <w:start w:val="1"/>
      <w:numFmt w:val="bullet"/>
      <w:lvlText w:val=""/>
      <w:lvlJc w:val="left"/>
      <w:pPr>
        <w:tabs>
          <w:tab w:val="num" w:pos="4860"/>
        </w:tabs>
        <w:ind w:left="4860" w:hanging="360"/>
      </w:pPr>
      <w:rPr>
        <w:rFonts w:ascii="Wingdings" w:hAnsi="Wingdings" w:hint="default"/>
        <w:sz w:val="20"/>
      </w:rPr>
    </w:lvl>
    <w:lvl w:ilvl="7" w:tentative="1">
      <w:start w:val="1"/>
      <w:numFmt w:val="bullet"/>
      <w:lvlText w:val=""/>
      <w:lvlJc w:val="left"/>
      <w:pPr>
        <w:tabs>
          <w:tab w:val="num" w:pos="5580"/>
        </w:tabs>
        <w:ind w:left="5580" w:hanging="360"/>
      </w:pPr>
      <w:rPr>
        <w:rFonts w:ascii="Wingdings" w:hAnsi="Wingdings" w:hint="default"/>
        <w:sz w:val="20"/>
      </w:rPr>
    </w:lvl>
    <w:lvl w:ilvl="8" w:tentative="1">
      <w:start w:val="1"/>
      <w:numFmt w:val="bullet"/>
      <w:lvlText w:val=""/>
      <w:lvlJc w:val="left"/>
      <w:pPr>
        <w:tabs>
          <w:tab w:val="num" w:pos="6300"/>
        </w:tabs>
        <w:ind w:left="6300" w:hanging="360"/>
      </w:pPr>
      <w:rPr>
        <w:rFonts w:ascii="Wingdings" w:hAnsi="Wingdings" w:hint="default"/>
        <w:sz w:val="20"/>
      </w:rPr>
    </w:lvl>
  </w:abstractNum>
  <w:abstractNum w:abstractNumId="26" w15:restartNumberingAfterBreak="0">
    <w:nsid w:val="684E4449"/>
    <w:multiLevelType w:val="hybridMultilevel"/>
    <w:tmpl w:val="D6F89B1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1006EC"/>
    <w:multiLevelType w:val="hybridMultilevel"/>
    <w:tmpl w:val="78722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DC04D6"/>
    <w:multiLevelType w:val="hybridMultilevel"/>
    <w:tmpl w:val="4E2ECC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7A2BDD"/>
    <w:multiLevelType w:val="hybridMultilevel"/>
    <w:tmpl w:val="D74C1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6C2DA6"/>
    <w:multiLevelType w:val="hybridMultilevel"/>
    <w:tmpl w:val="E78C6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26136E"/>
    <w:multiLevelType w:val="hybridMultilevel"/>
    <w:tmpl w:val="08061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F56B2B"/>
    <w:multiLevelType w:val="multilevel"/>
    <w:tmpl w:val="1BECAB62"/>
    <w:lvl w:ilvl="0">
      <w:start w:val="1"/>
      <w:numFmt w:val="bullet"/>
      <w:lvlText w:val=""/>
      <w:lvlJc w:val="left"/>
      <w:pPr>
        <w:tabs>
          <w:tab w:val="num" w:pos="540"/>
        </w:tabs>
        <w:ind w:left="540" w:hanging="360"/>
      </w:pPr>
      <w:rPr>
        <w:rFonts w:ascii="Wingdings" w:hAnsi="Wingdings" w:hint="default"/>
        <w:sz w:val="20"/>
      </w:rPr>
    </w:lvl>
    <w:lvl w:ilvl="1" w:tentative="1">
      <w:start w:val="1"/>
      <w:numFmt w:val="bullet"/>
      <w:lvlText w:val="o"/>
      <w:lvlJc w:val="left"/>
      <w:pPr>
        <w:tabs>
          <w:tab w:val="num" w:pos="1260"/>
        </w:tabs>
        <w:ind w:left="1260" w:hanging="360"/>
      </w:pPr>
      <w:rPr>
        <w:rFonts w:ascii="Courier New" w:hAnsi="Courier New" w:hint="default"/>
        <w:sz w:val="20"/>
      </w:rPr>
    </w:lvl>
    <w:lvl w:ilvl="2" w:tentative="1">
      <w:start w:val="1"/>
      <w:numFmt w:val="bullet"/>
      <w:lvlText w:val=""/>
      <w:lvlJc w:val="left"/>
      <w:pPr>
        <w:tabs>
          <w:tab w:val="num" w:pos="1980"/>
        </w:tabs>
        <w:ind w:left="1980" w:hanging="360"/>
      </w:pPr>
      <w:rPr>
        <w:rFonts w:ascii="Wingdings" w:hAnsi="Wingdings" w:hint="default"/>
        <w:sz w:val="20"/>
      </w:rPr>
    </w:lvl>
    <w:lvl w:ilvl="3">
      <w:start w:val="1"/>
      <w:numFmt w:val="bullet"/>
      <w:lvlText w:val=""/>
      <w:lvlJc w:val="left"/>
      <w:pPr>
        <w:tabs>
          <w:tab w:val="num" w:pos="2700"/>
        </w:tabs>
        <w:ind w:left="2700" w:hanging="360"/>
      </w:pPr>
      <w:rPr>
        <w:rFonts w:ascii="Wingdings" w:hAnsi="Wingdings" w:hint="default"/>
        <w:sz w:val="20"/>
      </w:rPr>
    </w:lvl>
    <w:lvl w:ilvl="4" w:tentative="1">
      <w:start w:val="1"/>
      <w:numFmt w:val="bullet"/>
      <w:lvlText w:val=""/>
      <w:lvlJc w:val="left"/>
      <w:pPr>
        <w:tabs>
          <w:tab w:val="num" w:pos="3420"/>
        </w:tabs>
        <w:ind w:left="3420" w:hanging="360"/>
      </w:pPr>
      <w:rPr>
        <w:rFonts w:ascii="Wingdings" w:hAnsi="Wingdings" w:hint="default"/>
        <w:sz w:val="20"/>
      </w:rPr>
    </w:lvl>
    <w:lvl w:ilvl="5" w:tentative="1">
      <w:start w:val="1"/>
      <w:numFmt w:val="bullet"/>
      <w:lvlText w:val=""/>
      <w:lvlJc w:val="left"/>
      <w:pPr>
        <w:tabs>
          <w:tab w:val="num" w:pos="4140"/>
        </w:tabs>
        <w:ind w:left="4140" w:hanging="360"/>
      </w:pPr>
      <w:rPr>
        <w:rFonts w:ascii="Wingdings" w:hAnsi="Wingdings" w:hint="default"/>
        <w:sz w:val="20"/>
      </w:rPr>
    </w:lvl>
    <w:lvl w:ilvl="6" w:tentative="1">
      <w:start w:val="1"/>
      <w:numFmt w:val="bullet"/>
      <w:lvlText w:val=""/>
      <w:lvlJc w:val="left"/>
      <w:pPr>
        <w:tabs>
          <w:tab w:val="num" w:pos="4860"/>
        </w:tabs>
        <w:ind w:left="4860" w:hanging="360"/>
      </w:pPr>
      <w:rPr>
        <w:rFonts w:ascii="Wingdings" w:hAnsi="Wingdings" w:hint="default"/>
        <w:sz w:val="20"/>
      </w:rPr>
    </w:lvl>
    <w:lvl w:ilvl="7" w:tentative="1">
      <w:start w:val="1"/>
      <w:numFmt w:val="bullet"/>
      <w:lvlText w:val=""/>
      <w:lvlJc w:val="left"/>
      <w:pPr>
        <w:tabs>
          <w:tab w:val="num" w:pos="5580"/>
        </w:tabs>
        <w:ind w:left="5580" w:hanging="360"/>
      </w:pPr>
      <w:rPr>
        <w:rFonts w:ascii="Wingdings" w:hAnsi="Wingdings" w:hint="default"/>
        <w:sz w:val="20"/>
      </w:rPr>
    </w:lvl>
    <w:lvl w:ilvl="8" w:tentative="1">
      <w:start w:val="1"/>
      <w:numFmt w:val="bullet"/>
      <w:lvlText w:val=""/>
      <w:lvlJc w:val="left"/>
      <w:pPr>
        <w:tabs>
          <w:tab w:val="num" w:pos="6300"/>
        </w:tabs>
        <w:ind w:left="6300" w:hanging="360"/>
      </w:pPr>
      <w:rPr>
        <w:rFonts w:ascii="Wingdings" w:hAnsi="Wingdings" w:hint="default"/>
        <w:sz w:val="20"/>
      </w:rPr>
    </w:lvl>
  </w:abstractNum>
  <w:num w:numId="1" w16cid:durableId="191019088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78312907">
    <w:abstractNumId w:val="4"/>
  </w:num>
  <w:num w:numId="3" w16cid:durableId="644353332">
    <w:abstractNumId w:val="11"/>
  </w:num>
  <w:num w:numId="4" w16cid:durableId="1556697065">
    <w:abstractNumId w:val="17"/>
  </w:num>
  <w:num w:numId="5" w16cid:durableId="488787170">
    <w:abstractNumId w:val="20"/>
  </w:num>
  <w:num w:numId="6" w16cid:durableId="996036648">
    <w:abstractNumId w:val="24"/>
  </w:num>
  <w:num w:numId="7" w16cid:durableId="1898273974">
    <w:abstractNumId w:val="16"/>
  </w:num>
  <w:num w:numId="8" w16cid:durableId="91822243">
    <w:abstractNumId w:val="31"/>
  </w:num>
  <w:num w:numId="9" w16cid:durableId="477919353">
    <w:abstractNumId w:val="29"/>
  </w:num>
  <w:num w:numId="10" w16cid:durableId="2138987283">
    <w:abstractNumId w:val="18"/>
  </w:num>
  <w:num w:numId="11" w16cid:durableId="1718820531">
    <w:abstractNumId w:val="15"/>
  </w:num>
  <w:num w:numId="12" w16cid:durableId="1897281766">
    <w:abstractNumId w:val="25"/>
  </w:num>
  <w:num w:numId="13" w16cid:durableId="413818283">
    <w:abstractNumId w:val="3"/>
  </w:num>
  <w:num w:numId="14" w16cid:durableId="653483883">
    <w:abstractNumId w:val="0"/>
  </w:num>
  <w:num w:numId="15" w16cid:durableId="62727054">
    <w:abstractNumId w:val="32"/>
  </w:num>
  <w:num w:numId="16" w16cid:durableId="1628900326">
    <w:abstractNumId w:val="8"/>
  </w:num>
  <w:num w:numId="17" w16cid:durableId="533345810">
    <w:abstractNumId w:val="7"/>
  </w:num>
  <w:num w:numId="18" w16cid:durableId="379210431">
    <w:abstractNumId w:val="30"/>
  </w:num>
  <w:num w:numId="19" w16cid:durableId="1345979190">
    <w:abstractNumId w:val="2"/>
  </w:num>
  <w:num w:numId="20" w16cid:durableId="1868525601">
    <w:abstractNumId w:val="14"/>
  </w:num>
  <w:num w:numId="21" w16cid:durableId="137691300">
    <w:abstractNumId w:val="12"/>
  </w:num>
  <w:num w:numId="22" w16cid:durableId="501704989">
    <w:abstractNumId w:val="19"/>
  </w:num>
  <w:num w:numId="23" w16cid:durableId="461848271">
    <w:abstractNumId w:val="23"/>
  </w:num>
  <w:num w:numId="24" w16cid:durableId="112872308">
    <w:abstractNumId w:val="1"/>
  </w:num>
  <w:num w:numId="25" w16cid:durableId="779909954">
    <w:abstractNumId w:val="9"/>
  </w:num>
  <w:num w:numId="26" w16cid:durableId="253511754">
    <w:abstractNumId w:val="10"/>
  </w:num>
  <w:num w:numId="27" w16cid:durableId="722292645">
    <w:abstractNumId w:val="27"/>
  </w:num>
  <w:num w:numId="28" w16cid:durableId="1217621142">
    <w:abstractNumId w:val="26"/>
  </w:num>
  <w:num w:numId="29" w16cid:durableId="725450746">
    <w:abstractNumId w:val="28"/>
  </w:num>
  <w:num w:numId="30" w16cid:durableId="1158494526">
    <w:abstractNumId w:val="13"/>
  </w:num>
  <w:num w:numId="31" w16cid:durableId="1227489974">
    <w:abstractNumId w:val="6"/>
  </w:num>
  <w:num w:numId="32" w16cid:durableId="1014497823">
    <w:abstractNumId w:val="27"/>
  </w:num>
  <w:num w:numId="33" w16cid:durableId="2112580888">
    <w:abstractNumId w:val="5"/>
  </w:num>
  <w:num w:numId="34" w16cid:durableId="1344163018">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372D"/>
    <w:rsid w:val="00002635"/>
    <w:rsid w:val="000042C9"/>
    <w:rsid w:val="000105C6"/>
    <w:rsid w:val="00013B17"/>
    <w:rsid w:val="00015A54"/>
    <w:rsid w:val="000168D2"/>
    <w:rsid w:val="00016C59"/>
    <w:rsid w:val="00021855"/>
    <w:rsid w:val="00027573"/>
    <w:rsid w:val="00032C89"/>
    <w:rsid w:val="000339A2"/>
    <w:rsid w:val="000354AF"/>
    <w:rsid w:val="00042725"/>
    <w:rsid w:val="00051647"/>
    <w:rsid w:val="00052AC7"/>
    <w:rsid w:val="00060BBB"/>
    <w:rsid w:val="00063E29"/>
    <w:rsid w:val="000774AC"/>
    <w:rsid w:val="00080E92"/>
    <w:rsid w:val="000849F9"/>
    <w:rsid w:val="00086A9C"/>
    <w:rsid w:val="000958FD"/>
    <w:rsid w:val="000968A1"/>
    <w:rsid w:val="000A02D4"/>
    <w:rsid w:val="000A0E3C"/>
    <w:rsid w:val="000A4208"/>
    <w:rsid w:val="000A4FD2"/>
    <w:rsid w:val="000B3874"/>
    <w:rsid w:val="000B55F2"/>
    <w:rsid w:val="000C18E8"/>
    <w:rsid w:val="000C260A"/>
    <w:rsid w:val="000C43F2"/>
    <w:rsid w:val="000C52A2"/>
    <w:rsid w:val="000C695C"/>
    <w:rsid w:val="000C71C7"/>
    <w:rsid w:val="000D03B2"/>
    <w:rsid w:val="000D065E"/>
    <w:rsid w:val="000E0CC8"/>
    <w:rsid w:val="000E16A1"/>
    <w:rsid w:val="000E4BBC"/>
    <w:rsid w:val="000F0007"/>
    <w:rsid w:val="000F45F9"/>
    <w:rsid w:val="00105F2D"/>
    <w:rsid w:val="001071B0"/>
    <w:rsid w:val="00115E29"/>
    <w:rsid w:val="00116161"/>
    <w:rsid w:val="00121A3C"/>
    <w:rsid w:val="00123806"/>
    <w:rsid w:val="00130AB1"/>
    <w:rsid w:val="00140E66"/>
    <w:rsid w:val="00142D50"/>
    <w:rsid w:val="001434DD"/>
    <w:rsid w:val="00147E5C"/>
    <w:rsid w:val="001516DB"/>
    <w:rsid w:val="00152BA7"/>
    <w:rsid w:val="00152F05"/>
    <w:rsid w:val="00155F74"/>
    <w:rsid w:val="00165E3E"/>
    <w:rsid w:val="00167ADF"/>
    <w:rsid w:val="001722FD"/>
    <w:rsid w:val="00172E0F"/>
    <w:rsid w:val="00182E8F"/>
    <w:rsid w:val="001845BE"/>
    <w:rsid w:val="00187D48"/>
    <w:rsid w:val="00193BD0"/>
    <w:rsid w:val="001A1AB1"/>
    <w:rsid w:val="001A393B"/>
    <w:rsid w:val="001A3D67"/>
    <w:rsid w:val="001A7FEC"/>
    <w:rsid w:val="001B0C71"/>
    <w:rsid w:val="001B55C7"/>
    <w:rsid w:val="001B7DEB"/>
    <w:rsid w:val="001C2883"/>
    <w:rsid w:val="001C3B97"/>
    <w:rsid w:val="001C3C23"/>
    <w:rsid w:val="001C54B8"/>
    <w:rsid w:val="001D07B5"/>
    <w:rsid w:val="001D636F"/>
    <w:rsid w:val="001E1224"/>
    <w:rsid w:val="001E41C5"/>
    <w:rsid w:val="001F1688"/>
    <w:rsid w:val="001F1B5C"/>
    <w:rsid w:val="001F4E42"/>
    <w:rsid w:val="00200F5C"/>
    <w:rsid w:val="00202976"/>
    <w:rsid w:val="00202C0A"/>
    <w:rsid w:val="002043C2"/>
    <w:rsid w:val="002059F4"/>
    <w:rsid w:val="00207EB0"/>
    <w:rsid w:val="00225A97"/>
    <w:rsid w:val="00225DF8"/>
    <w:rsid w:val="00226339"/>
    <w:rsid w:val="00226D9F"/>
    <w:rsid w:val="002360FC"/>
    <w:rsid w:val="00237354"/>
    <w:rsid w:val="00240161"/>
    <w:rsid w:val="0024457D"/>
    <w:rsid w:val="00247DB8"/>
    <w:rsid w:val="00253B51"/>
    <w:rsid w:val="00254BE0"/>
    <w:rsid w:val="00255F2E"/>
    <w:rsid w:val="00270315"/>
    <w:rsid w:val="00272635"/>
    <w:rsid w:val="002729A3"/>
    <w:rsid w:val="0027472D"/>
    <w:rsid w:val="00276F5A"/>
    <w:rsid w:val="00277EC3"/>
    <w:rsid w:val="00285699"/>
    <w:rsid w:val="0029023D"/>
    <w:rsid w:val="00291124"/>
    <w:rsid w:val="00292675"/>
    <w:rsid w:val="00293ACD"/>
    <w:rsid w:val="00294E4D"/>
    <w:rsid w:val="002A2FC2"/>
    <w:rsid w:val="002A5D75"/>
    <w:rsid w:val="002B3126"/>
    <w:rsid w:val="002B3718"/>
    <w:rsid w:val="002C1430"/>
    <w:rsid w:val="002D061F"/>
    <w:rsid w:val="002D0F58"/>
    <w:rsid w:val="002D35E1"/>
    <w:rsid w:val="002D6082"/>
    <w:rsid w:val="002E1BE1"/>
    <w:rsid w:val="002E39F5"/>
    <w:rsid w:val="002E3BA0"/>
    <w:rsid w:val="002E7F7C"/>
    <w:rsid w:val="00302643"/>
    <w:rsid w:val="00305F8B"/>
    <w:rsid w:val="00307AA6"/>
    <w:rsid w:val="0031166C"/>
    <w:rsid w:val="00315A61"/>
    <w:rsid w:val="0032041A"/>
    <w:rsid w:val="00322183"/>
    <w:rsid w:val="00325CA7"/>
    <w:rsid w:val="00327FE9"/>
    <w:rsid w:val="00330600"/>
    <w:rsid w:val="003307D1"/>
    <w:rsid w:val="00334BDB"/>
    <w:rsid w:val="003426EA"/>
    <w:rsid w:val="003440A4"/>
    <w:rsid w:val="00347E01"/>
    <w:rsid w:val="00352263"/>
    <w:rsid w:val="00353B64"/>
    <w:rsid w:val="00353BF9"/>
    <w:rsid w:val="00356BBC"/>
    <w:rsid w:val="003673F8"/>
    <w:rsid w:val="00372725"/>
    <w:rsid w:val="00375773"/>
    <w:rsid w:val="003764AF"/>
    <w:rsid w:val="00377521"/>
    <w:rsid w:val="00380183"/>
    <w:rsid w:val="00381278"/>
    <w:rsid w:val="00386AE9"/>
    <w:rsid w:val="003918CE"/>
    <w:rsid w:val="00391F6A"/>
    <w:rsid w:val="00393678"/>
    <w:rsid w:val="00393FBF"/>
    <w:rsid w:val="00394ECB"/>
    <w:rsid w:val="00395765"/>
    <w:rsid w:val="00395E28"/>
    <w:rsid w:val="003A033B"/>
    <w:rsid w:val="003A416A"/>
    <w:rsid w:val="003A548F"/>
    <w:rsid w:val="003A5C07"/>
    <w:rsid w:val="003A6068"/>
    <w:rsid w:val="003B3322"/>
    <w:rsid w:val="003B710A"/>
    <w:rsid w:val="003B756B"/>
    <w:rsid w:val="003C467B"/>
    <w:rsid w:val="003C5D1B"/>
    <w:rsid w:val="003C64B0"/>
    <w:rsid w:val="003C68DB"/>
    <w:rsid w:val="003D19D6"/>
    <w:rsid w:val="003D1DC8"/>
    <w:rsid w:val="003D470A"/>
    <w:rsid w:val="003D559F"/>
    <w:rsid w:val="003E044C"/>
    <w:rsid w:val="003E488E"/>
    <w:rsid w:val="003F2BE6"/>
    <w:rsid w:val="003F396C"/>
    <w:rsid w:val="003F6E14"/>
    <w:rsid w:val="004018D5"/>
    <w:rsid w:val="00403066"/>
    <w:rsid w:val="00403F9C"/>
    <w:rsid w:val="0041253B"/>
    <w:rsid w:val="00415FDC"/>
    <w:rsid w:val="00422C20"/>
    <w:rsid w:val="00435F16"/>
    <w:rsid w:val="004373FE"/>
    <w:rsid w:val="00452879"/>
    <w:rsid w:val="00455B59"/>
    <w:rsid w:val="00456443"/>
    <w:rsid w:val="004576D0"/>
    <w:rsid w:val="004647DC"/>
    <w:rsid w:val="00470E36"/>
    <w:rsid w:val="00477E9C"/>
    <w:rsid w:val="00481767"/>
    <w:rsid w:val="00481FB4"/>
    <w:rsid w:val="00484348"/>
    <w:rsid w:val="00484461"/>
    <w:rsid w:val="00486BCD"/>
    <w:rsid w:val="00493C01"/>
    <w:rsid w:val="004941C2"/>
    <w:rsid w:val="004944E8"/>
    <w:rsid w:val="00497EF3"/>
    <w:rsid w:val="004A2D95"/>
    <w:rsid w:val="004A2EA5"/>
    <w:rsid w:val="004B0AE3"/>
    <w:rsid w:val="004B4682"/>
    <w:rsid w:val="004B47FC"/>
    <w:rsid w:val="004B7EBE"/>
    <w:rsid w:val="004D1621"/>
    <w:rsid w:val="004D2718"/>
    <w:rsid w:val="004D648E"/>
    <w:rsid w:val="004E07BA"/>
    <w:rsid w:val="004E0F4B"/>
    <w:rsid w:val="004E1159"/>
    <w:rsid w:val="004E2EEE"/>
    <w:rsid w:val="004F14FC"/>
    <w:rsid w:val="004F28AB"/>
    <w:rsid w:val="004F771F"/>
    <w:rsid w:val="00500338"/>
    <w:rsid w:val="005009F0"/>
    <w:rsid w:val="00500DAE"/>
    <w:rsid w:val="005027E6"/>
    <w:rsid w:val="00505E01"/>
    <w:rsid w:val="00505EDE"/>
    <w:rsid w:val="0050638E"/>
    <w:rsid w:val="005078BC"/>
    <w:rsid w:val="0051021F"/>
    <w:rsid w:val="00514AB1"/>
    <w:rsid w:val="00515023"/>
    <w:rsid w:val="005208A1"/>
    <w:rsid w:val="005217F6"/>
    <w:rsid w:val="00521951"/>
    <w:rsid w:val="00521FCF"/>
    <w:rsid w:val="00523972"/>
    <w:rsid w:val="0052753A"/>
    <w:rsid w:val="00533D47"/>
    <w:rsid w:val="0053619B"/>
    <w:rsid w:val="00541EF8"/>
    <w:rsid w:val="00545282"/>
    <w:rsid w:val="00547BC5"/>
    <w:rsid w:val="00547D7C"/>
    <w:rsid w:val="00553B8A"/>
    <w:rsid w:val="00555BC3"/>
    <w:rsid w:val="00556A83"/>
    <w:rsid w:val="005575C2"/>
    <w:rsid w:val="00557EA8"/>
    <w:rsid w:val="00561828"/>
    <w:rsid w:val="00564825"/>
    <w:rsid w:val="00564B13"/>
    <w:rsid w:val="005660BA"/>
    <w:rsid w:val="005731C1"/>
    <w:rsid w:val="00575421"/>
    <w:rsid w:val="0058215B"/>
    <w:rsid w:val="00586362"/>
    <w:rsid w:val="00586BA0"/>
    <w:rsid w:val="00587C79"/>
    <w:rsid w:val="0059128D"/>
    <w:rsid w:val="0059272B"/>
    <w:rsid w:val="00594CE2"/>
    <w:rsid w:val="00595068"/>
    <w:rsid w:val="00596634"/>
    <w:rsid w:val="005A1C94"/>
    <w:rsid w:val="005B58B5"/>
    <w:rsid w:val="005C3C7D"/>
    <w:rsid w:val="005C6458"/>
    <w:rsid w:val="005D0044"/>
    <w:rsid w:val="005D1295"/>
    <w:rsid w:val="005D42EE"/>
    <w:rsid w:val="005D7492"/>
    <w:rsid w:val="005D7A51"/>
    <w:rsid w:val="005E00BC"/>
    <w:rsid w:val="005E2278"/>
    <w:rsid w:val="005E27C0"/>
    <w:rsid w:val="005E5D33"/>
    <w:rsid w:val="005E7035"/>
    <w:rsid w:val="005F4E4D"/>
    <w:rsid w:val="005F6554"/>
    <w:rsid w:val="005F69C1"/>
    <w:rsid w:val="00604A3C"/>
    <w:rsid w:val="00605DA2"/>
    <w:rsid w:val="00606D6E"/>
    <w:rsid w:val="006077F1"/>
    <w:rsid w:val="00614559"/>
    <w:rsid w:val="006146E8"/>
    <w:rsid w:val="0061634D"/>
    <w:rsid w:val="0062244A"/>
    <w:rsid w:val="0062266C"/>
    <w:rsid w:val="00627BF0"/>
    <w:rsid w:val="00640B02"/>
    <w:rsid w:val="00645866"/>
    <w:rsid w:val="00645F26"/>
    <w:rsid w:val="006616A6"/>
    <w:rsid w:val="00661BE1"/>
    <w:rsid w:val="006628B5"/>
    <w:rsid w:val="00662938"/>
    <w:rsid w:val="0066631F"/>
    <w:rsid w:val="006673D6"/>
    <w:rsid w:val="006702FA"/>
    <w:rsid w:val="00673C56"/>
    <w:rsid w:val="006743E8"/>
    <w:rsid w:val="00674C4F"/>
    <w:rsid w:val="00675029"/>
    <w:rsid w:val="006759A1"/>
    <w:rsid w:val="00681D3C"/>
    <w:rsid w:val="00682FBE"/>
    <w:rsid w:val="00686755"/>
    <w:rsid w:val="006903D2"/>
    <w:rsid w:val="006909C6"/>
    <w:rsid w:val="0069131F"/>
    <w:rsid w:val="00691991"/>
    <w:rsid w:val="00691D58"/>
    <w:rsid w:val="006957FE"/>
    <w:rsid w:val="006972DF"/>
    <w:rsid w:val="00697B25"/>
    <w:rsid w:val="006A08D6"/>
    <w:rsid w:val="006A14E0"/>
    <w:rsid w:val="006A4EC9"/>
    <w:rsid w:val="006A554A"/>
    <w:rsid w:val="006B0B2E"/>
    <w:rsid w:val="006B37AB"/>
    <w:rsid w:val="006B49F8"/>
    <w:rsid w:val="006B6B73"/>
    <w:rsid w:val="006C2407"/>
    <w:rsid w:val="006C6413"/>
    <w:rsid w:val="006D0117"/>
    <w:rsid w:val="006D278A"/>
    <w:rsid w:val="006D4CF3"/>
    <w:rsid w:val="006D76D1"/>
    <w:rsid w:val="006E167F"/>
    <w:rsid w:val="006E186F"/>
    <w:rsid w:val="006E22B2"/>
    <w:rsid w:val="006E4065"/>
    <w:rsid w:val="006F1D7C"/>
    <w:rsid w:val="006F3CDE"/>
    <w:rsid w:val="006F7F48"/>
    <w:rsid w:val="00702163"/>
    <w:rsid w:val="00704786"/>
    <w:rsid w:val="0070626D"/>
    <w:rsid w:val="00707656"/>
    <w:rsid w:val="007200D3"/>
    <w:rsid w:val="007218F4"/>
    <w:rsid w:val="00723064"/>
    <w:rsid w:val="00730E3D"/>
    <w:rsid w:val="00735E86"/>
    <w:rsid w:val="007373BE"/>
    <w:rsid w:val="0074150A"/>
    <w:rsid w:val="0074182C"/>
    <w:rsid w:val="007430BA"/>
    <w:rsid w:val="00745241"/>
    <w:rsid w:val="00751A25"/>
    <w:rsid w:val="007523F7"/>
    <w:rsid w:val="00752552"/>
    <w:rsid w:val="007565E5"/>
    <w:rsid w:val="00756986"/>
    <w:rsid w:val="00766803"/>
    <w:rsid w:val="00770938"/>
    <w:rsid w:val="00772398"/>
    <w:rsid w:val="0077462C"/>
    <w:rsid w:val="007769FA"/>
    <w:rsid w:val="00780337"/>
    <w:rsid w:val="0078117D"/>
    <w:rsid w:val="00781E5A"/>
    <w:rsid w:val="007837EB"/>
    <w:rsid w:val="00783F37"/>
    <w:rsid w:val="007875B1"/>
    <w:rsid w:val="00790A87"/>
    <w:rsid w:val="0079722B"/>
    <w:rsid w:val="007A02BE"/>
    <w:rsid w:val="007A0D46"/>
    <w:rsid w:val="007A3AF2"/>
    <w:rsid w:val="007B0076"/>
    <w:rsid w:val="007B039B"/>
    <w:rsid w:val="007B068A"/>
    <w:rsid w:val="007B237B"/>
    <w:rsid w:val="007B4EB2"/>
    <w:rsid w:val="007B55F8"/>
    <w:rsid w:val="007B756F"/>
    <w:rsid w:val="007C120C"/>
    <w:rsid w:val="007C3B25"/>
    <w:rsid w:val="007C6E54"/>
    <w:rsid w:val="007D2690"/>
    <w:rsid w:val="007D4D0F"/>
    <w:rsid w:val="007D50C1"/>
    <w:rsid w:val="007D65EC"/>
    <w:rsid w:val="007E0673"/>
    <w:rsid w:val="007E1EBD"/>
    <w:rsid w:val="007F3FF0"/>
    <w:rsid w:val="0080181E"/>
    <w:rsid w:val="008026D6"/>
    <w:rsid w:val="00804FA1"/>
    <w:rsid w:val="0080533E"/>
    <w:rsid w:val="00812DAD"/>
    <w:rsid w:val="00814FA1"/>
    <w:rsid w:val="00816D5C"/>
    <w:rsid w:val="00817A2B"/>
    <w:rsid w:val="00822576"/>
    <w:rsid w:val="00823184"/>
    <w:rsid w:val="00823AAA"/>
    <w:rsid w:val="00823CCD"/>
    <w:rsid w:val="008368C1"/>
    <w:rsid w:val="0084041E"/>
    <w:rsid w:val="00844ACA"/>
    <w:rsid w:val="008454C6"/>
    <w:rsid w:val="00845FCE"/>
    <w:rsid w:val="00846A05"/>
    <w:rsid w:val="008511B7"/>
    <w:rsid w:val="008519B1"/>
    <w:rsid w:val="00852CF8"/>
    <w:rsid w:val="00857960"/>
    <w:rsid w:val="00862CF1"/>
    <w:rsid w:val="008631B6"/>
    <w:rsid w:val="008643FC"/>
    <w:rsid w:val="008644ED"/>
    <w:rsid w:val="00865EB9"/>
    <w:rsid w:val="00871685"/>
    <w:rsid w:val="00871AC8"/>
    <w:rsid w:val="0087372D"/>
    <w:rsid w:val="008740EC"/>
    <w:rsid w:val="0087574D"/>
    <w:rsid w:val="00877AFF"/>
    <w:rsid w:val="00880CC6"/>
    <w:rsid w:val="00885C14"/>
    <w:rsid w:val="0088602E"/>
    <w:rsid w:val="0088746B"/>
    <w:rsid w:val="00894D97"/>
    <w:rsid w:val="00895A6E"/>
    <w:rsid w:val="008A2DCD"/>
    <w:rsid w:val="008A6B90"/>
    <w:rsid w:val="008B0D88"/>
    <w:rsid w:val="008B22C1"/>
    <w:rsid w:val="008B52AB"/>
    <w:rsid w:val="008B7455"/>
    <w:rsid w:val="008C46A8"/>
    <w:rsid w:val="008D12AF"/>
    <w:rsid w:val="008D2254"/>
    <w:rsid w:val="008D31DD"/>
    <w:rsid w:val="008D3239"/>
    <w:rsid w:val="008D3943"/>
    <w:rsid w:val="008D68B4"/>
    <w:rsid w:val="008D7FC8"/>
    <w:rsid w:val="008E1AEA"/>
    <w:rsid w:val="008F1C82"/>
    <w:rsid w:val="008F32E8"/>
    <w:rsid w:val="008F3B3C"/>
    <w:rsid w:val="008F4DA2"/>
    <w:rsid w:val="008F7333"/>
    <w:rsid w:val="009004E9"/>
    <w:rsid w:val="00900F23"/>
    <w:rsid w:val="009011BD"/>
    <w:rsid w:val="009117F6"/>
    <w:rsid w:val="00913979"/>
    <w:rsid w:val="00925874"/>
    <w:rsid w:val="009360A8"/>
    <w:rsid w:val="00945214"/>
    <w:rsid w:val="009504AF"/>
    <w:rsid w:val="0095539B"/>
    <w:rsid w:val="00955D96"/>
    <w:rsid w:val="009566CE"/>
    <w:rsid w:val="009628E7"/>
    <w:rsid w:val="009663D2"/>
    <w:rsid w:val="00970438"/>
    <w:rsid w:val="00970AFA"/>
    <w:rsid w:val="00971376"/>
    <w:rsid w:val="00971D0C"/>
    <w:rsid w:val="009751B2"/>
    <w:rsid w:val="00975F5D"/>
    <w:rsid w:val="00982E92"/>
    <w:rsid w:val="00984678"/>
    <w:rsid w:val="00984687"/>
    <w:rsid w:val="00984C19"/>
    <w:rsid w:val="009856D8"/>
    <w:rsid w:val="00986165"/>
    <w:rsid w:val="00990051"/>
    <w:rsid w:val="009900AD"/>
    <w:rsid w:val="00990179"/>
    <w:rsid w:val="00991998"/>
    <w:rsid w:val="00993E78"/>
    <w:rsid w:val="009947D1"/>
    <w:rsid w:val="00997D07"/>
    <w:rsid w:val="00997E49"/>
    <w:rsid w:val="009A01C5"/>
    <w:rsid w:val="009A113D"/>
    <w:rsid w:val="009A19C5"/>
    <w:rsid w:val="009A7E8E"/>
    <w:rsid w:val="009B4606"/>
    <w:rsid w:val="009B6252"/>
    <w:rsid w:val="009B6DAD"/>
    <w:rsid w:val="009C2B1B"/>
    <w:rsid w:val="009C5C23"/>
    <w:rsid w:val="009C5DA9"/>
    <w:rsid w:val="009C61E1"/>
    <w:rsid w:val="009C6A15"/>
    <w:rsid w:val="009C718A"/>
    <w:rsid w:val="009C74F3"/>
    <w:rsid w:val="009D3DAE"/>
    <w:rsid w:val="009D43B8"/>
    <w:rsid w:val="009D5484"/>
    <w:rsid w:val="009D63BA"/>
    <w:rsid w:val="009E039D"/>
    <w:rsid w:val="009E0977"/>
    <w:rsid w:val="009E51CE"/>
    <w:rsid w:val="009E5C21"/>
    <w:rsid w:val="009F3F50"/>
    <w:rsid w:val="009F7112"/>
    <w:rsid w:val="00A150E6"/>
    <w:rsid w:val="00A2062F"/>
    <w:rsid w:val="00A206CC"/>
    <w:rsid w:val="00A22860"/>
    <w:rsid w:val="00A240EA"/>
    <w:rsid w:val="00A271E0"/>
    <w:rsid w:val="00A33999"/>
    <w:rsid w:val="00A36684"/>
    <w:rsid w:val="00A40DE4"/>
    <w:rsid w:val="00A5121F"/>
    <w:rsid w:val="00A5635F"/>
    <w:rsid w:val="00A61C94"/>
    <w:rsid w:val="00A62F18"/>
    <w:rsid w:val="00A63514"/>
    <w:rsid w:val="00A65EFD"/>
    <w:rsid w:val="00A67735"/>
    <w:rsid w:val="00A7084F"/>
    <w:rsid w:val="00A71E0C"/>
    <w:rsid w:val="00A74547"/>
    <w:rsid w:val="00A752EE"/>
    <w:rsid w:val="00A764DB"/>
    <w:rsid w:val="00A77A00"/>
    <w:rsid w:val="00A85075"/>
    <w:rsid w:val="00A85A0A"/>
    <w:rsid w:val="00A865B0"/>
    <w:rsid w:val="00A94CE4"/>
    <w:rsid w:val="00A97E7D"/>
    <w:rsid w:val="00AA0348"/>
    <w:rsid w:val="00AA3627"/>
    <w:rsid w:val="00AA4BEA"/>
    <w:rsid w:val="00AB0BE3"/>
    <w:rsid w:val="00AB2A13"/>
    <w:rsid w:val="00AB3A26"/>
    <w:rsid w:val="00AB6874"/>
    <w:rsid w:val="00AB73B6"/>
    <w:rsid w:val="00AC03A3"/>
    <w:rsid w:val="00AC0429"/>
    <w:rsid w:val="00AC051A"/>
    <w:rsid w:val="00AC06B6"/>
    <w:rsid w:val="00AC1A4E"/>
    <w:rsid w:val="00AD6199"/>
    <w:rsid w:val="00AE0796"/>
    <w:rsid w:val="00AE0D10"/>
    <w:rsid w:val="00AE130A"/>
    <w:rsid w:val="00AE28E7"/>
    <w:rsid w:val="00AE3C6A"/>
    <w:rsid w:val="00AE3F5C"/>
    <w:rsid w:val="00AE4A4C"/>
    <w:rsid w:val="00AF1D64"/>
    <w:rsid w:val="00AF1F42"/>
    <w:rsid w:val="00AF258A"/>
    <w:rsid w:val="00AF361D"/>
    <w:rsid w:val="00AF3C18"/>
    <w:rsid w:val="00AF3D50"/>
    <w:rsid w:val="00AF453A"/>
    <w:rsid w:val="00AF53F1"/>
    <w:rsid w:val="00B0181D"/>
    <w:rsid w:val="00B06F26"/>
    <w:rsid w:val="00B10099"/>
    <w:rsid w:val="00B14D93"/>
    <w:rsid w:val="00B1643C"/>
    <w:rsid w:val="00B1694C"/>
    <w:rsid w:val="00B23757"/>
    <w:rsid w:val="00B24865"/>
    <w:rsid w:val="00B3260B"/>
    <w:rsid w:val="00B35BA3"/>
    <w:rsid w:val="00B4053F"/>
    <w:rsid w:val="00B41809"/>
    <w:rsid w:val="00B44484"/>
    <w:rsid w:val="00B44D70"/>
    <w:rsid w:val="00B4540E"/>
    <w:rsid w:val="00B46A47"/>
    <w:rsid w:val="00B47155"/>
    <w:rsid w:val="00B5012A"/>
    <w:rsid w:val="00B56D16"/>
    <w:rsid w:val="00B578D3"/>
    <w:rsid w:val="00B60A43"/>
    <w:rsid w:val="00B72B3C"/>
    <w:rsid w:val="00B72F84"/>
    <w:rsid w:val="00B75C5C"/>
    <w:rsid w:val="00B769D3"/>
    <w:rsid w:val="00B76A58"/>
    <w:rsid w:val="00B77C0C"/>
    <w:rsid w:val="00B80CB6"/>
    <w:rsid w:val="00B81054"/>
    <w:rsid w:val="00B82602"/>
    <w:rsid w:val="00B837F4"/>
    <w:rsid w:val="00B853AE"/>
    <w:rsid w:val="00B9214A"/>
    <w:rsid w:val="00B93B9D"/>
    <w:rsid w:val="00B94909"/>
    <w:rsid w:val="00BA0D74"/>
    <w:rsid w:val="00BC1292"/>
    <w:rsid w:val="00BC499B"/>
    <w:rsid w:val="00BC5BD8"/>
    <w:rsid w:val="00BC5E56"/>
    <w:rsid w:val="00BC6EAD"/>
    <w:rsid w:val="00BD191F"/>
    <w:rsid w:val="00BD3798"/>
    <w:rsid w:val="00BD4C41"/>
    <w:rsid w:val="00BE2559"/>
    <w:rsid w:val="00BE5B28"/>
    <w:rsid w:val="00BF3D53"/>
    <w:rsid w:val="00C02B11"/>
    <w:rsid w:val="00C0585A"/>
    <w:rsid w:val="00C07F3E"/>
    <w:rsid w:val="00C11BF9"/>
    <w:rsid w:val="00C12BC7"/>
    <w:rsid w:val="00C23B3E"/>
    <w:rsid w:val="00C24473"/>
    <w:rsid w:val="00C26EB4"/>
    <w:rsid w:val="00C3119F"/>
    <w:rsid w:val="00C35B75"/>
    <w:rsid w:val="00C363A7"/>
    <w:rsid w:val="00C40751"/>
    <w:rsid w:val="00C40C70"/>
    <w:rsid w:val="00C40E60"/>
    <w:rsid w:val="00C4145C"/>
    <w:rsid w:val="00C4570C"/>
    <w:rsid w:val="00C50DA4"/>
    <w:rsid w:val="00C511DC"/>
    <w:rsid w:val="00C51EA5"/>
    <w:rsid w:val="00C61D3B"/>
    <w:rsid w:val="00C63705"/>
    <w:rsid w:val="00C64F27"/>
    <w:rsid w:val="00C7469D"/>
    <w:rsid w:val="00C76046"/>
    <w:rsid w:val="00C811FA"/>
    <w:rsid w:val="00C82486"/>
    <w:rsid w:val="00C87D09"/>
    <w:rsid w:val="00C913FB"/>
    <w:rsid w:val="00C977BB"/>
    <w:rsid w:val="00C9792D"/>
    <w:rsid w:val="00CA1E47"/>
    <w:rsid w:val="00CA4C96"/>
    <w:rsid w:val="00CB24DA"/>
    <w:rsid w:val="00CB4202"/>
    <w:rsid w:val="00CB4EB4"/>
    <w:rsid w:val="00CB6FCC"/>
    <w:rsid w:val="00CC1696"/>
    <w:rsid w:val="00CC1D78"/>
    <w:rsid w:val="00CC44CB"/>
    <w:rsid w:val="00CC61CA"/>
    <w:rsid w:val="00CC6613"/>
    <w:rsid w:val="00CD0558"/>
    <w:rsid w:val="00CE013B"/>
    <w:rsid w:val="00CE3631"/>
    <w:rsid w:val="00CE3F13"/>
    <w:rsid w:val="00CE5CB9"/>
    <w:rsid w:val="00CE608D"/>
    <w:rsid w:val="00CF0B45"/>
    <w:rsid w:val="00D03766"/>
    <w:rsid w:val="00D03B84"/>
    <w:rsid w:val="00D03D74"/>
    <w:rsid w:val="00D03EDA"/>
    <w:rsid w:val="00D04D5B"/>
    <w:rsid w:val="00D1098A"/>
    <w:rsid w:val="00D14463"/>
    <w:rsid w:val="00D16CB2"/>
    <w:rsid w:val="00D20B95"/>
    <w:rsid w:val="00D239CC"/>
    <w:rsid w:val="00D250EE"/>
    <w:rsid w:val="00D27A95"/>
    <w:rsid w:val="00D41079"/>
    <w:rsid w:val="00D44378"/>
    <w:rsid w:val="00D46E60"/>
    <w:rsid w:val="00D47A74"/>
    <w:rsid w:val="00D52221"/>
    <w:rsid w:val="00D54D30"/>
    <w:rsid w:val="00D64675"/>
    <w:rsid w:val="00D64CCF"/>
    <w:rsid w:val="00D70BF0"/>
    <w:rsid w:val="00D730FE"/>
    <w:rsid w:val="00D75D5E"/>
    <w:rsid w:val="00D81756"/>
    <w:rsid w:val="00D86A24"/>
    <w:rsid w:val="00D91288"/>
    <w:rsid w:val="00D91BD0"/>
    <w:rsid w:val="00D9620E"/>
    <w:rsid w:val="00DA0376"/>
    <w:rsid w:val="00DA5FD6"/>
    <w:rsid w:val="00DB0370"/>
    <w:rsid w:val="00DB2F54"/>
    <w:rsid w:val="00DB5C71"/>
    <w:rsid w:val="00DB7820"/>
    <w:rsid w:val="00DB7A9F"/>
    <w:rsid w:val="00DC2152"/>
    <w:rsid w:val="00DC4B0C"/>
    <w:rsid w:val="00DC59E4"/>
    <w:rsid w:val="00DC5C37"/>
    <w:rsid w:val="00DC7207"/>
    <w:rsid w:val="00DD122E"/>
    <w:rsid w:val="00DD2E2F"/>
    <w:rsid w:val="00DE2A8F"/>
    <w:rsid w:val="00DE523D"/>
    <w:rsid w:val="00DE6C00"/>
    <w:rsid w:val="00DF090C"/>
    <w:rsid w:val="00E0181F"/>
    <w:rsid w:val="00E04756"/>
    <w:rsid w:val="00E13308"/>
    <w:rsid w:val="00E13A3D"/>
    <w:rsid w:val="00E1438C"/>
    <w:rsid w:val="00E155D3"/>
    <w:rsid w:val="00E16FAC"/>
    <w:rsid w:val="00E20432"/>
    <w:rsid w:val="00E20754"/>
    <w:rsid w:val="00E252F3"/>
    <w:rsid w:val="00E27D3E"/>
    <w:rsid w:val="00E27E3C"/>
    <w:rsid w:val="00E338BE"/>
    <w:rsid w:val="00E3610D"/>
    <w:rsid w:val="00E4091E"/>
    <w:rsid w:val="00E42E42"/>
    <w:rsid w:val="00E43D49"/>
    <w:rsid w:val="00E4400F"/>
    <w:rsid w:val="00E451E8"/>
    <w:rsid w:val="00E4712C"/>
    <w:rsid w:val="00E47953"/>
    <w:rsid w:val="00E50202"/>
    <w:rsid w:val="00E50D28"/>
    <w:rsid w:val="00E557A8"/>
    <w:rsid w:val="00E56723"/>
    <w:rsid w:val="00E56BC5"/>
    <w:rsid w:val="00E60922"/>
    <w:rsid w:val="00E615A7"/>
    <w:rsid w:val="00E62289"/>
    <w:rsid w:val="00E668C0"/>
    <w:rsid w:val="00E67A9E"/>
    <w:rsid w:val="00E722D8"/>
    <w:rsid w:val="00E80FDB"/>
    <w:rsid w:val="00E85091"/>
    <w:rsid w:val="00E9383D"/>
    <w:rsid w:val="00E940EB"/>
    <w:rsid w:val="00E942C6"/>
    <w:rsid w:val="00E96309"/>
    <w:rsid w:val="00EA1DD9"/>
    <w:rsid w:val="00EA714C"/>
    <w:rsid w:val="00EB0063"/>
    <w:rsid w:val="00EB239D"/>
    <w:rsid w:val="00EB3989"/>
    <w:rsid w:val="00EB7116"/>
    <w:rsid w:val="00EC1947"/>
    <w:rsid w:val="00EC2786"/>
    <w:rsid w:val="00ED3F95"/>
    <w:rsid w:val="00ED568C"/>
    <w:rsid w:val="00ED7C17"/>
    <w:rsid w:val="00EE6C7A"/>
    <w:rsid w:val="00EF73D4"/>
    <w:rsid w:val="00F0164C"/>
    <w:rsid w:val="00F035FD"/>
    <w:rsid w:val="00F0723B"/>
    <w:rsid w:val="00F12472"/>
    <w:rsid w:val="00F1419A"/>
    <w:rsid w:val="00F203D9"/>
    <w:rsid w:val="00F22DDD"/>
    <w:rsid w:val="00F24AE5"/>
    <w:rsid w:val="00F24AEB"/>
    <w:rsid w:val="00F34E04"/>
    <w:rsid w:val="00F3661D"/>
    <w:rsid w:val="00F44018"/>
    <w:rsid w:val="00F4524D"/>
    <w:rsid w:val="00F472F6"/>
    <w:rsid w:val="00F530C7"/>
    <w:rsid w:val="00F53A42"/>
    <w:rsid w:val="00F546C8"/>
    <w:rsid w:val="00F54880"/>
    <w:rsid w:val="00F55ACC"/>
    <w:rsid w:val="00F57118"/>
    <w:rsid w:val="00F60310"/>
    <w:rsid w:val="00F620CA"/>
    <w:rsid w:val="00F65502"/>
    <w:rsid w:val="00F6568F"/>
    <w:rsid w:val="00F73DF8"/>
    <w:rsid w:val="00F77AAB"/>
    <w:rsid w:val="00F8240C"/>
    <w:rsid w:val="00F849E7"/>
    <w:rsid w:val="00F85E1E"/>
    <w:rsid w:val="00FA1C91"/>
    <w:rsid w:val="00FA6D3C"/>
    <w:rsid w:val="00FB0201"/>
    <w:rsid w:val="00FB0D17"/>
    <w:rsid w:val="00FB1CFF"/>
    <w:rsid w:val="00FB3449"/>
    <w:rsid w:val="00FB5249"/>
    <w:rsid w:val="00FB6612"/>
    <w:rsid w:val="00FB7CEA"/>
    <w:rsid w:val="00FC463F"/>
    <w:rsid w:val="00FD5EC3"/>
    <w:rsid w:val="00FE090B"/>
    <w:rsid w:val="00FE70B1"/>
    <w:rsid w:val="00FE749A"/>
    <w:rsid w:val="00FF0F42"/>
    <w:rsid w:val="00FF2A96"/>
    <w:rsid w:val="00FF52DD"/>
    <w:rsid w:val="037BCC57"/>
    <w:rsid w:val="05D5BEE8"/>
    <w:rsid w:val="0C912679"/>
    <w:rsid w:val="0E8013D4"/>
    <w:rsid w:val="135384F7"/>
    <w:rsid w:val="14E0005D"/>
    <w:rsid w:val="162255B5"/>
    <w:rsid w:val="18AB242D"/>
    <w:rsid w:val="1B88C92B"/>
    <w:rsid w:val="1BF791D5"/>
    <w:rsid w:val="1FF46F15"/>
    <w:rsid w:val="23CD16B2"/>
    <w:rsid w:val="23F1265D"/>
    <w:rsid w:val="25E013B8"/>
    <w:rsid w:val="26A9C0E5"/>
    <w:rsid w:val="290BD4D2"/>
    <w:rsid w:val="2917B47A"/>
    <w:rsid w:val="2DEB259D"/>
    <w:rsid w:val="2EE5EDD8"/>
    <w:rsid w:val="32CC46F5"/>
    <w:rsid w:val="353630A7"/>
    <w:rsid w:val="38319485"/>
    <w:rsid w:val="38E2BB32"/>
    <w:rsid w:val="3E540434"/>
    <w:rsid w:val="3F3B15D6"/>
    <w:rsid w:val="4365D940"/>
    <w:rsid w:val="45B3B223"/>
    <w:rsid w:val="48DFA43D"/>
    <w:rsid w:val="565E5449"/>
    <w:rsid w:val="56F65C11"/>
    <w:rsid w:val="5B592486"/>
    <w:rsid w:val="5BF52837"/>
    <w:rsid w:val="5EC4B475"/>
    <w:rsid w:val="61041E2D"/>
    <w:rsid w:val="635CB6E4"/>
    <w:rsid w:val="66BE024B"/>
    <w:rsid w:val="78A9C13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8AB2B9"/>
  <w15:docId w15:val="{099732F8-FE7B-4047-B612-1844FE2A5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0432"/>
    <w:rPr>
      <w:rFonts w:ascii="Calibri" w:eastAsiaTheme="minorHAnsi" w:hAnsi="Calibri"/>
      <w:sz w:val="22"/>
      <w:szCs w:val="22"/>
    </w:rPr>
  </w:style>
  <w:style w:type="paragraph" w:styleId="Heading1">
    <w:name w:val="heading 1"/>
    <w:basedOn w:val="Normal"/>
    <w:qFormat/>
    <w:rsid w:val="004E07BA"/>
    <w:pPr>
      <w:spacing w:before="100" w:beforeAutospacing="1" w:after="100" w:afterAutospacing="1"/>
      <w:outlineLvl w:val="0"/>
    </w:pPr>
    <w:rPr>
      <w:rFonts w:ascii="Times New Roman" w:eastAsia="Times New Roman" w:hAnsi="Times New Roman"/>
      <w:b/>
      <w:bCs/>
      <w:kern w:val="36"/>
      <w:sz w:val="48"/>
      <w:szCs w:val="48"/>
    </w:rPr>
  </w:style>
  <w:style w:type="paragraph" w:styleId="Heading2">
    <w:name w:val="heading 2"/>
    <w:basedOn w:val="Normal"/>
    <w:next w:val="Normal"/>
    <w:link w:val="Heading2Char"/>
    <w:semiHidden/>
    <w:unhideWhenUsed/>
    <w:qFormat/>
    <w:rsid w:val="00AF258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semiHidden/>
    <w:unhideWhenUsed/>
    <w:qFormat/>
    <w:rsid w:val="00A97E7D"/>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2A5D75"/>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737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142D50"/>
    <w:rPr>
      <w:rFonts w:ascii="Arial" w:hAnsi="Arial" w:cs="Arial" w:hint="default"/>
      <w:strike w:val="0"/>
      <w:dstrike w:val="0"/>
      <w:color w:val="3366FF"/>
      <w:u w:val="single"/>
      <w:effect w:val="none"/>
    </w:rPr>
  </w:style>
  <w:style w:type="paragraph" w:styleId="Header">
    <w:name w:val="header"/>
    <w:basedOn w:val="Normal"/>
    <w:rsid w:val="0087372D"/>
    <w:pPr>
      <w:tabs>
        <w:tab w:val="center" w:pos="4320"/>
        <w:tab w:val="right" w:pos="8640"/>
      </w:tabs>
    </w:pPr>
    <w:rPr>
      <w:rFonts w:ascii="Times New Roman" w:eastAsia="Times New Roman" w:hAnsi="Times New Roman"/>
      <w:sz w:val="20"/>
      <w:szCs w:val="20"/>
    </w:rPr>
  </w:style>
  <w:style w:type="character" w:styleId="Strong">
    <w:name w:val="Strong"/>
    <w:basedOn w:val="DefaultParagraphFont"/>
    <w:uiPriority w:val="22"/>
    <w:qFormat/>
    <w:rsid w:val="009856D8"/>
    <w:rPr>
      <w:b/>
      <w:bCs/>
    </w:rPr>
  </w:style>
  <w:style w:type="paragraph" w:styleId="NormalWeb">
    <w:name w:val="Normal (Web)"/>
    <w:aliases w:val="Char Char Char,Char Char"/>
    <w:basedOn w:val="Normal"/>
    <w:link w:val="NormalWebChar"/>
    <w:uiPriority w:val="99"/>
    <w:qFormat/>
    <w:rsid w:val="009856D8"/>
    <w:pPr>
      <w:spacing w:before="100" w:beforeAutospacing="1" w:after="100" w:afterAutospacing="1"/>
    </w:pPr>
    <w:rPr>
      <w:rFonts w:ascii="Times New Roman" w:eastAsia="Times New Roman" w:hAnsi="Times New Roman"/>
      <w:sz w:val="24"/>
      <w:szCs w:val="24"/>
    </w:rPr>
  </w:style>
  <w:style w:type="character" w:customStyle="1" w:styleId="black5">
    <w:name w:val="black5"/>
    <w:basedOn w:val="DefaultParagraphFont"/>
    <w:rsid w:val="009856D8"/>
  </w:style>
  <w:style w:type="character" w:styleId="Emphasis">
    <w:name w:val="Emphasis"/>
    <w:basedOn w:val="DefaultParagraphFont"/>
    <w:uiPriority w:val="20"/>
    <w:qFormat/>
    <w:rsid w:val="00200F5C"/>
    <w:rPr>
      <w:i/>
      <w:iCs/>
    </w:rPr>
  </w:style>
  <w:style w:type="paragraph" w:customStyle="1" w:styleId="Default">
    <w:name w:val="Default"/>
    <w:uiPriority w:val="99"/>
    <w:rsid w:val="00200F5C"/>
    <w:pPr>
      <w:autoSpaceDE w:val="0"/>
      <w:autoSpaceDN w:val="0"/>
      <w:adjustRightInd w:val="0"/>
    </w:pPr>
    <w:rPr>
      <w:rFonts w:ascii="Arial" w:hAnsi="Arial" w:cs="Arial"/>
      <w:color w:val="000000"/>
      <w:sz w:val="24"/>
      <w:szCs w:val="24"/>
    </w:rPr>
  </w:style>
  <w:style w:type="paragraph" w:customStyle="1" w:styleId="default0">
    <w:name w:val="default"/>
    <w:basedOn w:val="Normal"/>
    <w:rsid w:val="00A752EE"/>
    <w:pPr>
      <w:autoSpaceDE w:val="0"/>
      <w:autoSpaceDN w:val="0"/>
    </w:pPr>
    <w:rPr>
      <w:rFonts w:ascii="Arial" w:eastAsia="Times New Roman" w:hAnsi="Arial" w:cs="Arial"/>
      <w:color w:val="000000"/>
      <w:sz w:val="24"/>
      <w:szCs w:val="24"/>
    </w:rPr>
  </w:style>
  <w:style w:type="paragraph" w:styleId="Title">
    <w:name w:val="Title"/>
    <w:basedOn w:val="Normal"/>
    <w:link w:val="TitleChar"/>
    <w:qFormat/>
    <w:rsid w:val="00BC1292"/>
    <w:pPr>
      <w:jc w:val="center"/>
    </w:pPr>
    <w:rPr>
      <w:rFonts w:ascii="Times New Roman" w:eastAsia="Times New Roman" w:hAnsi="Times New Roman"/>
      <w:b/>
      <w:sz w:val="24"/>
      <w:szCs w:val="20"/>
    </w:rPr>
  </w:style>
  <w:style w:type="character" w:customStyle="1" w:styleId="TitleChar">
    <w:name w:val="Title Char"/>
    <w:basedOn w:val="DefaultParagraphFont"/>
    <w:link w:val="Title"/>
    <w:rsid w:val="00BC1292"/>
    <w:rPr>
      <w:b/>
      <w:sz w:val="24"/>
    </w:rPr>
  </w:style>
  <w:style w:type="paragraph" w:styleId="BalloonText">
    <w:name w:val="Balloon Text"/>
    <w:basedOn w:val="Normal"/>
    <w:link w:val="BalloonTextChar"/>
    <w:rsid w:val="00D03D74"/>
    <w:rPr>
      <w:rFonts w:ascii="Tahoma" w:eastAsia="Times New Roman" w:hAnsi="Tahoma" w:cs="Tahoma"/>
      <w:sz w:val="16"/>
      <w:szCs w:val="16"/>
    </w:rPr>
  </w:style>
  <w:style w:type="character" w:customStyle="1" w:styleId="BalloonTextChar">
    <w:name w:val="Balloon Text Char"/>
    <w:basedOn w:val="DefaultParagraphFont"/>
    <w:link w:val="BalloonText"/>
    <w:rsid w:val="00D03D74"/>
    <w:rPr>
      <w:rFonts w:ascii="Tahoma" w:hAnsi="Tahoma" w:cs="Tahoma"/>
      <w:sz w:val="16"/>
      <w:szCs w:val="16"/>
    </w:rPr>
  </w:style>
  <w:style w:type="paragraph" w:styleId="ListParagraph">
    <w:name w:val="List Paragraph"/>
    <w:aliases w:val="Foreword,List Paragraph1,Bullet List,FooterText,Colorful List Accent 1,Bulleted List,Dot pt,F5,F5 List Paragraph,List Paragraph Char Char Char,Indicator Text,Numbered Para 1,Bullet Points,List Paragraph2,MAIN CONTENT,Normal numbered,3"/>
    <w:basedOn w:val="Normal"/>
    <w:link w:val="ListParagraphChar"/>
    <w:uiPriority w:val="34"/>
    <w:qFormat/>
    <w:rsid w:val="00403F9C"/>
    <w:pPr>
      <w:ind w:left="720"/>
    </w:pPr>
    <w:rPr>
      <w:rFonts w:ascii="Times New Roman" w:eastAsia="Calibri" w:hAnsi="Times New Roman"/>
      <w:sz w:val="24"/>
      <w:szCs w:val="24"/>
    </w:rPr>
  </w:style>
  <w:style w:type="character" w:customStyle="1" w:styleId="EmailStyle291">
    <w:name w:val="EmailStyle291"/>
    <w:basedOn w:val="DefaultParagraphFont"/>
    <w:semiHidden/>
    <w:rsid w:val="00FB0D17"/>
    <w:rPr>
      <w:rFonts w:ascii="Bookman Old Style" w:hAnsi="Bookman Old Style"/>
      <w:b w:val="0"/>
      <w:bCs w:val="0"/>
      <w:i w:val="0"/>
      <w:iCs w:val="0"/>
      <w:strike w:val="0"/>
      <w:color w:val="000000"/>
      <w:sz w:val="24"/>
      <w:szCs w:val="24"/>
      <w:u w:val="none"/>
    </w:rPr>
  </w:style>
  <w:style w:type="character" w:styleId="CommentReference">
    <w:name w:val="annotation reference"/>
    <w:basedOn w:val="DefaultParagraphFont"/>
    <w:uiPriority w:val="99"/>
    <w:semiHidden/>
    <w:rsid w:val="00375773"/>
    <w:rPr>
      <w:sz w:val="16"/>
      <w:szCs w:val="16"/>
    </w:rPr>
  </w:style>
  <w:style w:type="paragraph" w:styleId="CommentText">
    <w:name w:val="annotation text"/>
    <w:basedOn w:val="Normal"/>
    <w:link w:val="CommentTextChar"/>
    <w:uiPriority w:val="99"/>
    <w:semiHidden/>
    <w:rsid w:val="00375773"/>
    <w:rPr>
      <w:rFonts w:ascii="Times New Roman" w:eastAsia="Times New Roman" w:hAnsi="Times New Roman"/>
      <w:sz w:val="20"/>
      <w:szCs w:val="20"/>
    </w:rPr>
  </w:style>
  <w:style w:type="paragraph" w:styleId="CommentSubject">
    <w:name w:val="annotation subject"/>
    <w:basedOn w:val="CommentText"/>
    <w:next w:val="CommentText"/>
    <w:semiHidden/>
    <w:rsid w:val="00375773"/>
    <w:rPr>
      <w:b/>
      <w:bCs/>
    </w:rPr>
  </w:style>
  <w:style w:type="character" w:customStyle="1" w:styleId="apple-converted-space">
    <w:name w:val="apple-converted-space"/>
    <w:basedOn w:val="DefaultParagraphFont"/>
    <w:rsid w:val="00514AB1"/>
  </w:style>
  <w:style w:type="character" w:styleId="FollowedHyperlink">
    <w:name w:val="FollowedHyperlink"/>
    <w:basedOn w:val="DefaultParagraphFont"/>
    <w:rsid w:val="00B837F4"/>
    <w:rPr>
      <w:color w:val="800080" w:themeColor="followedHyperlink"/>
      <w:u w:val="single"/>
    </w:rPr>
  </w:style>
  <w:style w:type="character" w:customStyle="1" w:styleId="ListParagraphChar">
    <w:name w:val="List Paragraph Char"/>
    <w:aliases w:val="Foreword Char,List Paragraph1 Char,Bullet List Char,FooterText Char,Colorful List Accent 1 Char,Bulleted List Char,Dot pt Char,F5 Char,F5 List Paragraph Char,List Paragraph Char Char Char Char,Indicator Text Char,Numbered Para 1 Char"/>
    <w:basedOn w:val="DefaultParagraphFont"/>
    <w:link w:val="ListParagraph"/>
    <w:uiPriority w:val="34"/>
    <w:locked/>
    <w:rsid w:val="00783F37"/>
    <w:rPr>
      <w:rFonts w:eastAsia="Calibri"/>
      <w:sz w:val="24"/>
      <w:szCs w:val="24"/>
    </w:rPr>
  </w:style>
  <w:style w:type="paragraph" w:customStyle="1" w:styleId="msolistparagraph0">
    <w:name w:val="msolistparagraph0"/>
    <w:basedOn w:val="Normal"/>
    <w:uiPriority w:val="99"/>
    <w:rsid w:val="00783F37"/>
    <w:rPr>
      <w:rFonts w:ascii="Times New Roman" w:hAnsi="Times New Roman"/>
      <w:sz w:val="24"/>
      <w:szCs w:val="24"/>
    </w:rPr>
  </w:style>
  <w:style w:type="character" w:customStyle="1" w:styleId="NormalWebChar">
    <w:name w:val="Normal (Web) Char"/>
    <w:aliases w:val="Char Char Char Char,Char Char Char1"/>
    <w:basedOn w:val="DefaultParagraphFont"/>
    <w:link w:val="NormalWeb"/>
    <w:uiPriority w:val="99"/>
    <w:locked/>
    <w:rsid w:val="00CB4EB4"/>
    <w:rPr>
      <w:sz w:val="24"/>
      <w:szCs w:val="24"/>
    </w:rPr>
  </w:style>
  <w:style w:type="character" w:customStyle="1" w:styleId="A3">
    <w:name w:val="A3"/>
    <w:uiPriority w:val="99"/>
    <w:rsid w:val="001D07B5"/>
    <w:rPr>
      <w:rFonts w:cs="Akzidenz-Grotesk Std Bold"/>
      <w:b/>
      <w:bCs/>
      <w:color w:val="000000"/>
      <w:sz w:val="34"/>
      <w:szCs w:val="34"/>
    </w:rPr>
  </w:style>
  <w:style w:type="paragraph" w:customStyle="1" w:styleId="Pa0">
    <w:name w:val="Pa0"/>
    <w:basedOn w:val="Default"/>
    <w:next w:val="Default"/>
    <w:uiPriority w:val="99"/>
    <w:rsid w:val="001D07B5"/>
    <w:pPr>
      <w:spacing w:line="241" w:lineRule="atLeast"/>
    </w:pPr>
    <w:rPr>
      <w:rFonts w:ascii="Akzidenz-Grotesk Std Regular" w:hAnsi="Akzidenz-Grotesk Std Regular" w:cs="Times New Roman"/>
      <w:color w:val="auto"/>
    </w:rPr>
  </w:style>
  <w:style w:type="character" w:customStyle="1" w:styleId="A1">
    <w:name w:val="A1"/>
    <w:uiPriority w:val="99"/>
    <w:rsid w:val="001D07B5"/>
    <w:rPr>
      <w:rFonts w:cs="Akzidenz-Grotesk Std Regular"/>
      <w:color w:val="000000"/>
      <w:sz w:val="30"/>
      <w:szCs w:val="30"/>
    </w:rPr>
  </w:style>
  <w:style w:type="character" w:customStyle="1" w:styleId="CommentTextChar">
    <w:name w:val="Comment Text Char"/>
    <w:basedOn w:val="DefaultParagraphFont"/>
    <w:link w:val="CommentText"/>
    <w:uiPriority w:val="99"/>
    <w:semiHidden/>
    <w:rsid w:val="003D1DC8"/>
  </w:style>
  <w:style w:type="character" w:customStyle="1" w:styleId="Heading2Char">
    <w:name w:val="Heading 2 Char"/>
    <w:basedOn w:val="DefaultParagraphFont"/>
    <w:link w:val="Heading2"/>
    <w:semiHidden/>
    <w:rsid w:val="00AF258A"/>
    <w:rPr>
      <w:rFonts w:asciiTheme="majorHAnsi" w:eastAsiaTheme="majorEastAsia" w:hAnsiTheme="majorHAnsi" w:cstheme="majorBidi"/>
      <w:color w:val="365F91" w:themeColor="accent1" w:themeShade="BF"/>
      <w:sz w:val="26"/>
      <w:szCs w:val="26"/>
    </w:rPr>
  </w:style>
  <w:style w:type="character" w:customStyle="1" w:styleId="Heading5Char">
    <w:name w:val="Heading 5 Char"/>
    <w:basedOn w:val="DefaultParagraphFont"/>
    <w:link w:val="Heading5"/>
    <w:semiHidden/>
    <w:rsid w:val="002A5D75"/>
    <w:rPr>
      <w:rFonts w:asciiTheme="majorHAnsi" w:eastAsiaTheme="majorEastAsia" w:hAnsiTheme="majorHAnsi" w:cstheme="majorBidi"/>
      <w:color w:val="365F91" w:themeColor="accent1" w:themeShade="BF"/>
      <w:sz w:val="22"/>
      <w:szCs w:val="22"/>
    </w:rPr>
  </w:style>
  <w:style w:type="character" w:styleId="UnresolvedMention">
    <w:name w:val="Unresolved Mention"/>
    <w:basedOn w:val="DefaultParagraphFont"/>
    <w:uiPriority w:val="99"/>
    <w:semiHidden/>
    <w:unhideWhenUsed/>
    <w:rsid w:val="00C12BC7"/>
    <w:rPr>
      <w:color w:val="808080"/>
      <w:shd w:val="clear" w:color="auto" w:fill="E6E6E6"/>
    </w:rPr>
  </w:style>
  <w:style w:type="character" w:customStyle="1" w:styleId="normaltextrun">
    <w:name w:val="normaltextrun"/>
    <w:basedOn w:val="DefaultParagraphFont"/>
    <w:rsid w:val="00F472F6"/>
  </w:style>
  <w:style w:type="character" w:customStyle="1" w:styleId="invisible">
    <w:name w:val="invisible"/>
    <w:basedOn w:val="DefaultParagraphFont"/>
    <w:rsid w:val="00032C89"/>
  </w:style>
  <w:style w:type="character" w:customStyle="1" w:styleId="js-display-url">
    <w:name w:val="js-display-url"/>
    <w:basedOn w:val="DefaultParagraphFont"/>
    <w:rsid w:val="00032C89"/>
  </w:style>
  <w:style w:type="character" w:customStyle="1" w:styleId="css-901oao">
    <w:name w:val="css-901oao"/>
    <w:basedOn w:val="DefaultParagraphFont"/>
    <w:rsid w:val="00E27D3E"/>
  </w:style>
  <w:style w:type="character" w:customStyle="1" w:styleId="r-18u37iz">
    <w:name w:val="r-18u37iz"/>
    <w:basedOn w:val="DefaultParagraphFont"/>
    <w:rsid w:val="00E27D3E"/>
  </w:style>
  <w:style w:type="character" w:customStyle="1" w:styleId="fontcolorthemeprimary">
    <w:name w:val="fontcolorthemeprimary"/>
    <w:basedOn w:val="DefaultParagraphFont"/>
    <w:rsid w:val="00015A54"/>
  </w:style>
  <w:style w:type="character" w:customStyle="1" w:styleId="fontsizelarge">
    <w:name w:val="fontsizelarge"/>
    <w:basedOn w:val="DefaultParagraphFont"/>
    <w:rsid w:val="00015A54"/>
  </w:style>
  <w:style w:type="paragraph" w:customStyle="1" w:styleId="xmsonormal">
    <w:name w:val="x_msonormal"/>
    <w:basedOn w:val="Normal"/>
    <w:qFormat/>
    <w:rsid w:val="005660BA"/>
    <w:rPr>
      <w:rFonts w:cs="Calibri"/>
    </w:rPr>
  </w:style>
  <w:style w:type="character" w:customStyle="1" w:styleId="Heading4Char">
    <w:name w:val="Heading 4 Char"/>
    <w:basedOn w:val="DefaultParagraphFont"/>
    <w:link w:val="Heading4"/>
    <w:semiHidden/>
    <w:rsid w:val="00A97E7D"/>
    <w:rPr>
      <w:rFonts w:asciiTheme="majorHAnsi" w:eastAsiaTheme="majorEastAsia" w:hAnsiTheme="majorHAnsi" w:cstheme="majorBidi"/>
      <w:i/>
      <w:iCs/>
      <w:color w:val="365F91" w:themeColor="accent1" w:themeShade="BF"/>
      <w:sz w:val="22"/>
      <w:szCs w:val="22"/>
    </w:rPr>
  </w:style>
  <w:style w:type="paragraph" w:styleId="Footer">
    <w:name w:val="footer"/>
    <w:basedOn w:val="Normal"/>
    <w:link w:val="FooterChar"/>
    <w:uiPriority w:val="99"/>
    <w:unhideWhenUsed/>
    <w:rsid w:val="00857960"/>
    <w:pPr>
      <w:tabs>
        <w:tab w:val="center" w:pos="4680"/>
        <w:tab w:val="right" w:pos="9360"/>
      </w:tabs>
    </w:pPr>
  </w:style>
  <w:style w:type="character" w:customStyle="1" w:styleId="FooterChar">
    <w:name w:val="Footer Char"/>
    <w:basedOn w:val="DefaultParagraphFont"/>
    <w:link w:val="Footer"/>
    <w:uiPriority w:val="99"/>
    <w:rsid w:val="00857960"/>
    <w:rPr>
      <w:rFonts w:ascii="Calibri" w:eastAsiaTheme="minorHAnsi" w:hAnsi="Calibri"/>
      <w:sz w:val="22"/>
      <w:szCs w:val="22"/>
    </w:rPr>
  </w:style>
  <w:style w:type="paragraph" w:styleId="Revision">
    <w:name w:val="Revision"/>
    <w:hidden/>
    <w:uiPriority w:val="99"/>
    <w:semiHidden/>
    <w:rsid w:val="00564B13"/>
    <w:rPr>
      <w:rFonts w:ascii="Calibri" w:eastAsiaTheme="minorHAnsi" w:hAnsi="Calibri"/>
      <w:sz w:val="22"/>
      <w:szCs w:val="22"/>
    </w:rPr>
  </w:style>
  <w:style w:type="character" w:customStyle="1" w:styleId="c-timestamplabel">
    <w:name w:val="c-timestamp__label"/>
    <w:basedOn w:val="DefaultParagraphFont"/>
    <w:rsid w:val="00586362"/>
  </w:style>
  <w:style w:type="character" w:customStyle="1" w:styleId="eop">
    <w:name w:val="eop"/>
    <w:basedOn w:val="DefaultParagraphFont"/>
    <w:rsid w:val="000026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95717">
      <w:bodyDiv w:val="1"/>
      <w:marLeft w:val="0"/>
      <w:marRight w:val="0"/>
      <w:marTop w:val="0"/>
      <w:marBottom w:val="0"/>
      <w:divBdr>
        <w:top w:val="none" w:sz="0" w:space="0" w:color="auto"/>
        <w:left w:val="none" w:sz="0" w:space="0" w:color="auto"/>
        <w:bottom w:val="none" w:sz="0" w:space="0" w:color="auto"/>
        <w:right w:val="none" w:sz="0" w:space="0" w:color="auto"/>
      </w:divBdr>
    </w:div>
    <w:div w:id="40833747">
      <w:bodyDiv w:val="1"/>
      <w:marLeft w:val="0"/>
      <w:marRight w:val="0"/>
      <w:marTop w:val="0"/>
      <w:marBottom w:val="0"/>
      <w:divBdr>
        <w:top w:val="none" w:sz="0" w:space="0" w:color="auto"/>
        <w:left w:val="none" w:sz="0" w:space="0" w:color="auto"/>
        <w:bottom w:val="none" w:sz="0" w:space="0" w:color="auto"/>
        <w:right w:val="none" w:sz="0" w:space="0" w:color="auto"/>
      </w:divBdr>
    </w:div>
    <w:div w:id="186481115">
      <w:bodyDiv w:val="1"/>
      <w:marLeft w:val="0"/>
      <w:marRight w:val="0"/>
      <w:marTop w:val="0"/>
      <w:marBottom w:val="0"/>
      <w:divBdr>
        <w:top w:val="none" w:sz="0" w:space="0" w:color="auto"/>
        <w:left w:val="none" w:sz="0" w:space="0" w:color="auto"/>
        <w:bottom w:val="none" w:sz="0" w:space="0" w:color="auto"/>
        <w:right w:val="none" w:sz="0" w:space="0" w:color="auto"/>
      </w:divBdr>
    </w:div>
    <w:div w:id="221526548">
      <w:bodyDiv w:val="1"/>
      <w:marLeft w:val="0"/>
      <w:marRight w:val="0"/>
      <w:marTop w:val="0"/>
      <w:marBottom w:val="0"/>
      <w:divBdr>
        <w:top w:val="none" w:sz="0" w:space="0" w:color="auto"/>
        <w:left w:val="none" w:sz="0" w:space="0" w:color="auto"/>
        <w:bottom w:val="none" w:sz="0" w:space="0" w:color="auto"/>
        <w:right w:val="none" w:sz="0" w:space="0" w:color="auto"/>
      </w:divBdr>
    </w:div>
    <w:div w:id="221915328">
      <w:bodyDiv w:val="1"/>
      <w:marLeft w:val="0"/>
      <w:marRight w:val="0"/>
      <w:marTop w:val="0"/>
      <w:marBottom w:val="0"/>
      <w:divBdr>
        <w:top w:val="none" w:sz="0" w:space="0" w:color="auto"/>
        <w:left w:val="none" w:sz="0" w:space="0" w:color="auto"/>
        <w:bottom w:val="none" w:sz="0" w:space="0" w:color="auto"/>
        <w:right w:val="none" w:sz="0" w:space="0" w:color="auto"/>
      </w:divBdr>
    </w:div>
    <w:div w:id="265578960">
      <w:bodyDiv w:val="1"/>
      <w:marLeft w:val="0"/>
      <w:marRight w:val="0"/>
      <w:marTop w:val="0"/>
      <w:marBottom w:val="0"/>
      <w:divBdr>
        <w:top w:val="none" w:sz="0" w:space="0" w:color="auto"/>
        <w:left w:val="none" w:sz="0" w:space="0" w:color="auto"/>
        <w:bottom w:val="none" w:sz="0" w:space="0" w:color="auto"/>
        <w:right w:val="none" w:sz="0" w:space="0" w:color="auto"/>
      </w:divBdr>
    </w:div>
    <w:div w:id="360589502">
      <w:bodyDiv w:val="1"/>
      <w:marLeft w:val="0"/>
      <w:marRight w:val="0"/>
      <w:marTop w:val="0"/>
      <w:marBottom w:val="0"/>
      <w:divBdr>
        <w:top w:val="none" w:sz="0" w:space="0" w:color="auto"/>
        <w:left w:val="none" w:sz="0" w:space="0" w:color="auto"/>
        <w:bottom w:val="none" w:sz="0" w:space="0" w:color="auto"/>
        <w:right w:val="none" w:sz="0" w:space="0" w:color="auto"/>
      </w:divBdr>
    </w:div>
    <w:div w:id="430664545">
      <w:bodyDiv w:val="1"/>
      <w:marLeft w:val="0"/>
      <w:marRight w:val="0"/>
      <w:marTop w:val="0"/>
      <w:marBottom w:val="0"/>
      <w:divBdr>
        <w:top w:val="none" w:sz="0" w:space="0" w:color="auto"/>
        <w:left w:val="none" w:sz="0" w:space="0" w:color="auto"/>
        <w:bottom w:val="none" w:sz="0" w:space="0" w:color="auto"/>
        <w:right w:val="none" w:sz="0" w:space="0" w:color="auto"/>
      </w:divBdr>
      <w:divsChild>
        <w:div w:id="67270458">
          <w:marLeft w:val="-240"/>
          <w:marRight w:val="-120"/>
          <w:marTop w:val="0"/>
          <w:marBottom w:val="0"/>
          <w:divBdr>
            <w:top w:val="none" w:sz="0" w:space="0" w:color="auto"/>
            <w:left w:val="none" w:sz="0" w:space="0" w:color="auto"/>
            <w:bottom w:val="none" w:sz="0" w:space="0" w:color="auto"/>
            <w:right w:val="none" w:sz="0" w:space="0" w:color="auto"/>
          </w:divBdr>
          <w:divsChild>
            <w:div w:id="1288198023">
              <w:marLeft w:val="0"/>
              <w:marRight w:val="0"/>
              <w:marTop w:val="0"/>
              <w:marBottom w:val="60"/>
              <w:divBdr>
                <w:top w:val="none" w:sz="0" w:space="0" w:color="auto"/>
                <w:left w:val="none" w:sz="0" w:space="0" w:color="auto"/>
                <w:bottom w:val="none" w:sz="0" w:space="0" w:color="auto"/>
                <w:right w:val="none" w:sz="0" w:space="0" w:color="auto"/>
              </w:divBdr>
              <w:divsChild>
                <w:div w:id="209652815">
                  <w:marLeft w:val="0"/>
                  <w:marRight w:val="0"/>
                  <w:marTop w:val="0"/>
                  <w:marBottom w:val="0"/>
                  <w:divBdr>
                    <w:top w:val="none" w:sz="0" w:space="0" w:color="auto"/>
                    <w:left w:val="none" w:sz="0" w:space="0" w:color="auto"/>
                    <w:bottom w:val="none" w:sz="0" w:space="0" w:color="auto"/>
                    <w:right w:val="none" w:sz="0" w:space="0" w:color="auto"/>
                  </w:divBdr>
                  <w:divsChild>
                    <w:div w:id="584534652">
                      <w:marLeft w:val="0"/>
                      <w:marRight w:val="0"/>
                      <w:marTop w:val="0"/>
                      <w:marBottom w:val="0"/>
                      <w:divBdr>
                        <w:top w:val="none" w:sz="0" w:space="0" w:color="auto"/>
                        <w:left w:val="none" w:sz="0" w:space="0" w:color="auto"/>
                        <w:bottom w:val="none" w:sz="0" w:space="0" w:color="auto"/>
                        <w:right w:val="none" w:sz="0" w:space="0" w:color="auto"/>
                      </w:divBdr>
                      <w:divsChild>
                        <w:div w:id="169150469">
                          <w:marLeft w:val="0"/>
                          <w:marRight w:val="0"/>
                          <w:marTop w:val="0"/>
                          <w:marBottom w:val="0"/>
                          <w:divBdr>
                            <w:top w:val="none" w:sz="0" w:space="0" w:color="auto"/>
                            <w:left w:val="none" w:sz="0" w:space="0" w:color="auto"/>
                            <w:bottom w:val="none" w:sz="0" w:space="0" w:color="auto"/>
                            <w:right w:val="none" w:sz="0" w:space="0" w:color="auto"/>
                          </w:divBdr>
                          <w:divsChild>
                            <w:div w:id="182507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396511">
          <w:marLeft w:val="0"/>
          <w:marRight w:val="120"/>
          <w:marTop w:val="0"/>
          <w:marBottom w:val="0"/>
          <w:divBdr>
            <w:top w:val="none" w:sz="0" w:space="0" w:color="auto"/>
            <w:left w:val="none" w:sz="0" w:space="0" w:color="auto"/>
            <w:bottom w:val="none" w:sz="0" w:space="0" w:color="auto"/>
            <w:right w:val="none" w:sz="0" w:space="0" w:color="auto"/>
          </w:divBdr>
          <w:divsChild>
            <w:div w:id="159023438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32168870">
      <w:bodyDiv w:val="1"/>
      <w:marLeft w:val="0"/>
      <w:marRight w:val="0"/>
      <w:marTop w:val="0"/>
      <w:marBottom w:val="0"/>
      <w:divBdr>
        <w:top w:val="none" w:sz="0" w:space="0" w:color="auto"/>
        <w:left w:val="none" w:sz="0" w:space="0" w:color="auto"/>
        <w:bottom w:val="none" w:sz="0" w:space="0" w:color="auto"/>
        <w:right w:val="none" w:sz="0" w:space="0" w:color="auto"/>
      </w:divBdr>
    </w:div>
    <w:div w:id="444622452">
      <w:bodyDiv w:val="1"/>
      <w:marLeft w:val="0"/>
      <w:marRight w:val="0"/>
      <w:marTop w:val="0"/>
      <w:marBottom w:val="0"/>
      <w:divBdr>
        <w:top w:val="none" w:sz="0" w:space="0" w:color="auto"/>
        <w:left w:val="none" w:sz="0" w:space="0" w:color="auto"/>
        <w:bottom w:val="none" w:sz="0" w:space="0" w:color="auto"/>
        <w:right w:val="none" w:sz="0" w:space="0" w:color="auto"/>
      </w:divBdr>
    </w:div>
    <w:div w:id="480584123">
      <w:bodyDiv w:val="1"/>
      <w:marLeft w:val="0"/>
      <w:marRight w:val="0"/>
      <w:marTop w:val="0"/>
      <w:marBottom w:val="0"/>
      <w:divBdr>
        <w:top w:val="none" w:sz="0" w:space="0" w:color="auto"/>
        <w:left w:val="none" w:sz="0" w:space="0" w:color="auto"/>
        <w:bottom w:val="none" w:sz="0" w:space="0" w:color="auto"/>
        <w:right w:val="none" w:sz="0" w:space="0" w:color="auto"/>
      </w:divBdr>
    </w:div>
    <w:div w:id="493032447">
      <w:bodyDiv w:val="1"/>
      <w:marLeft w:val="0"/>
      <w:marRight w:val="0"/>
      <w:marTop w:val="0"/>
      <w:marBottom w:val="0"/>
      <w:divBdr>
        <w:top w:val="none" w:sz="0" w:space="0" w:color="auto"/>
        <w:left w:val="none" w:sz="0" w:space="0" w:color="auto"/>
        <w:bottom w:val="none" w:sz="0" w:space="0" w:color="auto"/>
        <w:right w:val="none" w:sz="0" w:space="0" w:color="auto"/>
      </w:divBdr>
    </w:div>
    <w:div w:id="547568712">
      <w:bodyDiv w:val="1"/>
      <w:marLeft w:val="0"/>
      <w:marRight w:val="0"/>
      <w:marTop w:val="0"/>
      <w:marBottom w:val="0"/>
      <w:divBdr>
        <w:top w:val="none" w:sz="0" w:space="0" w:color="auto"/>
        <w:left w:val="none" w:sz="0" w:space="0" w:color="auto"/>
        <w:bottom w:val="none" w:sz="0" w:space="0" w:color="auto"/>
        <w:right w:val="none" w:sz="0" w:space="0" w:color="auto"/>
      </w:divBdr>
    </w:div>
    <w:div w:id="582879307">
      <w:bodyDiv w:val="1"/>
      <w:marLeft w:val="0"/>
      <w:marRight w:val="0"/>
      <w:marTop w:val="0"/>
      <w:marBottom w:val="0"/>
      <w:divBdr>
        <w:top w:val="none" w:sz="0" w:space="0" w:color="auto"/>
        <w:left w:val="none" w:sz="0" w:space="0" w:color="auto"/>
        <w:bottom w:val="none" w:sz="0" w:space="0" w:color="auto"/>
        <w:right w:val="none" w:sz="0" w:space="0" w:color="auto"/>
      </w:divBdr>
    </w:div>
    <w:div w:id="645941096">
      <w:bodyDiv w:val="1"/>
      <w:marLeft w:val="0"/>
      <w:marRight w:val="0"/>
      <w:marTop w:val="0"/>
      <w:marBottom w:val="0"/>
      <w:divBdr>
        <w:top w:val="none" w:sz="0" w:space="0" w:color="auto"/>
        <w:left w:val="none" w:sz="0" w:space="0" w:color="auto"/>
        <w:bottom w:val="none" w:sz="0" w:space="0" w:color="auto"/>
        <w:right w:val="none" w:sz="0" w:space="0" w:color="auto"/>
      </w:divBdr>
    </w:div>
    <w:div w:id="659121022">
      <w:bodyDiv w:val="1"/>
      <w:marLeft w:val="0"/>
      <w:marRight w:val="0"/>
      <w:marTop w:val="0"/>
      <w:marBottom w:val="0"/>
      <w:divBdr>
        <w:top w:val="none" w:sz="0" w:space="0" w:color="auto"/>
        <w:left w:val="none" w:sz="0" w:space="0" w:color="auto"/>
        <w:bottom w:val="none" w:sz="0" w:space="0" w:color="auto"/>
        <w:right w:val="none" w:sz="0" w:space="0" w:color="auto"/>
      </w:divBdr>
    </w:div>
    <w:div w:id="740523903">
      <w:bodyDiv w:val="1"/>
      <w:marLeft w:val="0"/>
      <w:marRight w:val="0"/>
      <w:marTop w:val="0"/>
      <w:marBottom w:val="0"/>
      <w:divBdr>
        <w:top w:val="none" w:sz="0" w:space="0" w:color="auto"/>
        <w:left w:val="none" w:sz="0" w:space="0" w:color="auto"/>
        <w:bottom w:val="none" w:sz="0" w:space="0" w:color="auto"/>
        <w:right w:val="none" w:sz="0" w:space="0" w:color="auto"/>
      </w:divBdr>
    </w:div>
    <w:div w:id="814293889">
      <w:bodyDiv w:val="1"/>
      <w:marLeft w:val="0"/>
      <w:marRight w:val="0"/>
      <w:marTop w:val="0"/>
      <w:marBottom w:val="0"/>
      <w:divBdr>
        <w:top w:val="none" w:sz="0" w:space="0" w:color="auto"/>
        <w:left w:val="none" w:sz="0" w:space="0" w:color="auto"/>
        <w:bottom w:val="none" w:sz="0" w:space="0" w:color="auto"/>
        <w:right w:val="none" w:sz="0" w:space="0" w:color="auto"/>
      </w:divBdr>
    </w:div>
    <w:div w:id="897281203">
      <w:bodyDiv w:val="1"/>
      <w:marLeft w:val="0"/>
      <w:marRight w:val="0"/>
      <w:marTop w:val="0"/>
      <w:marBottom w:val="0"/>
      <w:divBdr>
        <w:top w:val="none" w:sz="0" w:space="0" w:color="auto"/>
        <w:left w:val="none" w:sz="0" w:space="0" w:color="auto"/>
        <w:bottom w:val="none" w:sz="0" w:space="0" w:color="auto"/>
        <w:right w:val="none" w:sz="0" w:space="0" w:color="auto"/>
      </w:divBdr>
    </w:div>
    <w:div w:id="906109300">
      <w:bodyDiv w:val="1"/>
      <w:marLeft w:val="0"/>
      <w:marRight w:val="0"/>
      <w:marTop w:val="0"/>
      <w:marBottom w:val="0"/>
      <w:divBdr>
        <w:top w:val="none" w:sz="0" w:space="0" w:color="auto"/>
        <w:left w:val="none" w:sz="0" w:space="0" w:color="auto"/>
        <w:bottom w:val="none" w:sz="0" w:space="0" w:color="auto"/>
        <w:right w:val="none" w:sz="0" w:space="0" w:color="auto"/>
      </w:divBdr>
    </w:div>
    <w:div w:id="914780871">
      <w:bodyDiv w:val="1"/>
      <w:marLeft w:val="0"/>
      <w:marRight w:val="0"/>
      <w:marTop w:val="0"/>
      <w:marBottom w:val="0"/>
      <w:divBdr>
        <w:top w:val="none" w:sz="0" w:space="0" w:color="auto"/>
        <w:left w:val="none" w:sz="0" w:space="0" w:color="auto"/>
        <w:bottom w:val="none" w:sz="0" w:space="0" w:color="auto"/>
        <w:right w:val="none" w:sz="0" w:space="0" w:color="auto"/>
      </w:divBdr>
      <w:divsChild>
        <w:div w:id="2063560146">
          <w:marLeft w:val="-240"/>
          <w:marRight w:val="-120"/>
          <w:marTop w:val="0"/>
          <w:marBottom w:val="0"/>
          <w:divBdr>
            <w:top w:val="none" w:sz="0" w:space="0" w:color="auto"/>
            <w:left w:val="none" w:sz="0" w:space="0" w:color="auto"/>
            <w:bottom w:val="none" w:sz="0" w:space="0" w:color="auto"/>
            <w:right w:val="none" w:sz="0" w:space="0" w:color="auto"/>
          </w:divBdr>
          <w:divsChild>
            <w:div w:id="1354720059">
              <w:marLeft w:val="0"/>
              <w:marRight w:val="0"/>
              <w:marTop w:val="0"/>
              <w:marBottom w:val="60"/>
              <w:divBdr>
                <w:top w:val="none" w:sz="0" w:space="0" w:color="auto"/>
                <w:left w:val="none" w:sz="0" w:space="0" w:color="auto"/>
                <w:bottom w:val="none" w:sz="0" w:space="0" w:color="auto"/>
                <w:right w:val="none" w:sz="0" w:space="0" w:color="auto"/>
              </w:divBdr>
              <w:divsChild>
                <w:div w:id="409432067">
                  <w:marLeft w:val="0"/>
                  <w:marRight w:val="0"/>
                  <w:marTop w:val="0"/>
                  <w:marBottom w:val="0"/>
                  <w:divBdr>
                    <w:top w:val="none" w:sz="0" w:space="0" w:color="auto"/>
                    <w:left w:val="none" w:sz="0" w:space="0" w:color="auto"/>
                    <w:bottom w:val="none" w:sz="0" w:space="0" w:color="auto"/>
                    <w:right w:val="none" w:sz="0" w:space="0" w:color="auto"/>
                  </w:divBdr>
                  <w:divsChild>
                    <w:div w:id="5984522">
                      <w:marLeft w:val="0"/>
                      <w:marRight w:val="0"/>
                      <w:marTop w:val="0"/>
                      <w:marBottom w:val="0"/>
                      <w:divBdr>
                        <w:top w:val="none" w:sz="0" w:space="0" w:color="auto"/>
                        <w:left w:val="none" w:sz="0" w:space="0" w:color="auto"/>
                        <w:bottom w:val="none" w:sz="0" w:space="0" w:color="auto"/>
                        <w:right w:val="none" w:sz="0" w:space="0" w:color="auto"/>
                      </w:divBdr>
                      <w:divsChild>
                        <w:div w:id="1065835303">
                          <w:marLeft w:val="0"/>
                          <w:marRight w:val="0"/>
                          <w:marTop w:val="0"/>
                          <w:marBottom w:val="0"/>
                          <w:divBdr>
                            <w:top w:val="none" w:sz="0" w:space="0" w:color="auto"/>
                            <w:left w:val="none" w:sz="0" w:space="0" w:color="auto"/>
                            <w:bottom w:val="none" w:sz="0" w:space="0" w:color="auto"/>
                            <w:right w:val="none" w:sz="0" w:space="0" w:color="auto"/>
                          </w:divBdr>
                          <w:divsChild>
                            <w:div w:id="26353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5008918">
          <w:marLeft w:val="0"/>
          <w:marRight w:val="120"/>
          <w:marTop w:val="0"/>
          <w:marBottom w:val="0"/>
          <w:divBdr>
            <w:top w:val="none" w:sz="0" w:space="0" w:color="auto"/>
            <w:left w:val="none" w:sz="0" w:space="0" w:color="auto"/>
            <w:bottom w:val="none" w:sz="0" w:space="0" w:color="auto"/>
            <w:right w:val="none" w:sz="0" w:space="0" w:color="auto"/>
          </w:divBdr>
          <w:divsChild>
            <w:div w:id="68347861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37443921">
      <w:bodyDiv w:val="1"/>
      <w:marLeft w:val="0"/>
      <w:marRight w:val="0"/>
      <w:marTop w:val="0"/>
      <w:marBottom w:val="0"/>
      <w:divBdr>
        <w:top w:val="none" w:sz="0" w:space="0" w:color="auto"/>
        <w:left w:val="none" w:sz="0" w:space="0" w:color="auto"/>
        <w:bottom w:val="none" w:sz="0" w:space="0" w:color="auto"/>
        <w:right w:val="none" w:sz="0" w:space="0" w:color="auto"/>
      </w:divBdr>
    </w:div>
    <w:div w:id="980617836">
      <w:bodyDiv w:val="1"/>
      <w:marLeft w:val="0"/>
      <w:marRight w:val="0"/>
      <w:marTop w:val="0"/>
      <w:marBottom w:val="0"/>
      <w:divBdr>
        <w:top w:val="none" w:sz="0" w:space="0" w:color="auto"/>
        <w:left w:val="none" w:sz="0" w:space="0" w:color="auto"/>
        <w:bottom w:val="none" w:sz="0" w:space="0" w:color="auto"/>
        <w:right w:val="none" w:sz="0" w:space="0" w:color="auto"/>
      </w:divBdr>
      <w:divsChild>
        <w:div w:id="2084599941">
          <w:marLeft w:val="0"/>
          <w:marRight w:val="0"/>
          <w:marTop w:val="0"/>
          <w:marBottom w:val="0"/>
          <w:divBdr>
            <w:top w:val="none" w:sz="0" w:space="0" w:color="auto"/>
            <w:left w:val="none" w:sz="0" w:space="0" w:color="auto"/>
            <w:bottom w:val="none" w:sz="0" w:space="0" w:color="auto"/>
            <w:right w:val="none" w:sz="0" w:space="0" w:color="auto"/>
          </w:divBdr>
        </w:div>
      </w:divsChild>
    </w:div>
    <w:div w:id="1007246654">
      <w:bodyDiv w:val="1"/>
      <w:marLeft w:val="0"/>
      <w:marRight w:val="0"/>
      <w:marTop w:val="0"/>
      <w:marBottom w:val="0"/>
      <w:divBdr>
        <w:top w:val="none" w:sz="0" w:space="0" w:color="auto"/>
        <w:left w:val="none" w:sz="0" w:space="0" w:color="auto"/>
        <w:bottom w:val="none" w:sz="0" w:space="0" w:color="auto"/>
        <w:right w:val="none" w:sz="0" w:space="0" w:color="auto"/>
      </w:divBdr>
    </w:div>
    <w:div w:id="1020547820">
      <w:bodyDiv w:val="1"/>
      <w:marLeft w:val="0"/>
      <w:marRight w:val="0"/>
      <w:marTop w:val="0"/>
      <w:marBottom w:val="0"/>
      <w:divBdr>
        <w:top w:val="none" w:sz="0" w:space="0" w:color="auto"/>
        <w:left w:val="none" w:sz="0" w:space="0" w:color="auto"/>
        <w:bottom w:val="none" w:sz="0" w:space="0" w:color="auto"/>
        <w:right w:val="none" w:sz="0" w:space="0" w:color="auto"/>
      </w:divBdr>
    </w:div>
    <w:div w:id="1030380091">
      <w:bodyDiv w:val="1"/>
      <w:marLeft w:val="0"/>
      <w:marRight w:val="0"/>
      <w:marTop w:val="0"/>
      <w:marBottom w:val="0"/>
      <w:divBdr>
        <w:top w:val="none" w:sz="0" w:space="0" w:color="auto"/>
        <w:left w:val="none" w:sz="0" w:space="0" w:color="auto"/>
        <w:bottom w:val="none" w:sz="0" w:space="0" w:color="auto"/>
        <w:right w:val="none" w:sz="0" w:space="0" w:color="auto"/>
      </w:divBdr>
    </w:div>
    <w:div w:id="1052271214">
      <w:bodyDiv w:val="1"/>
      <w:marLeft w:val="0"/>
      <w:marRight w:val="0"/>
      <w:marTop w:val="0"/>
      <w:marBottom w:val="0"/>
      <w:divBdr>
        <w:top w:val="none" w:sz="0" w:space="0" w:color="auto"/>
        <w:left w:val="none" w:sz="0" w:space="0" w:color="auto"/>
        <w:bottom w:val="none" w:sz="0" w:space="0" w:color="auto"/>
        <w:right w:val="none" w:sz="0" w:space="0" w:color="auto"/>
      </w:divBdr>
    </w:div>
    <w:div w:id="1060054138">
      <w:bodyDiv w:val="1"/>
      <w:marLeft w:val="0"/>
      <w:marRight w:val="0"/>
      <w:marTop w:val="0"/>
      <w:marBottom w:val="0"/>
      <w:divBdr>
        <w:top w:val="none" w:sz="0" w:space="0" w:color="auto"/>
        <w:left w:val="none" w:sz="0" w:space="0" w:color="auto"/>
        <w:bottom w:val="none" w:sz="0" w:space="0" w:color="auto"/>
        <w:right w:val="none" w:sz="0" w:space="0" w:color="auto"/>
      </w:divBdr>
    </w:div>
    <w:div w:id="1071851937">
      <w:bodyDiv w:val="1"/>
      <w:marLeft w:val="0"/>
      <w:marRight w:val="0"/>
      <w:marTop w:val="0"/>
      <w:marBottom w:val="0"/>
      <w:divBdr>
        <w:top w:val="none" w:sz="0" w:space="0" w:color="auto"/>
        <w:left w:val="none" w:sz="0" w:space="0" w:color="auto"/>
        <w:bottom w:val="none" w:sz="0" w:space="0" w:color="auto"/>
        <w:right w:val="none" w:sz="0" w:space="0" w:color="auto"/>
      </w:divBdr>
    </w:div>
    <w:div w:id="1075009847">
      <w:bodyDiv w:val="1"/>
      <w:marLeft w:val="0"/>
      <w:marRight w:val="0"/>
      <w:marTop w:val="0"/>
      <w:marBottom w:val="0"/>
      <w:divBdr>
        <w:top w:val="none" w:sz="0" w:space="0" w:color="auto"/>
        <w:left w:val="none" w:sz="0" w:space="0" w:color="auto"/>
        <w:bottom w:val="none" w:sz="0" w:space="0" w:color="auto"/>
        <w:right w:val="none" w:sz="0" w:space="0" w:color="auto"/>
      </w:divBdr>
      <w:divsChild>
        <w:div w:id="1501001438">
          <w:marLeft w:val="0"/>
          <w:marRight w:val="0"/>
          <w:marTop w:val="0"/>
          <w:marBottom w:val="0"/>
          <w:divBdr>
            <w:top w:val="none" w:sz="0" w:space="0" w:color="auto"/>
            <w:left w:val="none" w:sz="0" w:space="0" w:color="auto"/>
            <w:bottom w:val="none" w:sz="0" w:space="0" w:color="auto"/>
            <w:right w:val="none" w:sz="0" w:space="0" w:color="auto"/>
          </w:divBdr>
        </w:div>
      </w:divsChild>
    </w:div>
    <w:div w:id="1085615661">
      <w:bodyDiv w:val="1"/>
      <w:marLeft w:val="0"/>
      <w:marRight w:val="0"/>
      <w:marTop w:val="0"/>
      <w:marBottom w:val="0"/>
      <w:divBdr>
        <w:top w:val="none" w:sz="0" w:space="0" w:color="auto"/>
        <w:left w:val="none" w:sz="0" w:space="0" w:color="auto"/>
        <w:bottom w:val="none" w:sz="0" w:space="0" w:color="auto"/>
        <w:right w:val="none" w:sz="0" w:space="0" w:color="auto"/>
      </w:divBdr>
    </w:div>
    <w:div w:id="1118450765">
      <w:bodyDiv w:val="1"/>
      <w:marLeft w:val="0"/>
      <w:marRight w:val="0"/>
      <w:marTop w:val="0"/>
      <w:marBottom w:val="0"/>
      <w:divBdr>
        <w:top w:val="none" w:sz="0" w:space="0" w:color="auto"/>
        <w:left w:val="none" w:sz="0" w:space="0" w:color="auto"/>
        <w:bottom w:val="none" w:sz="0" w:space="0" w:color="auto"/>
        <w:right w:val="none" w:sz="0" w:space="0" w:color="auto"/>
      </w:divBdr>
    </w:div>
    <w:div w:id="1156916206">
      <w:bodyDiv w:val="1"/>
      <w:marLeft w:val="0"/>
      <w:marRight w:val="0"/>
      <w:marTop w:val="0"/>
      <w:marBottom w:val="0"/>
      <w:divBdr>
        <w:top w:val="none" w:sz="0" w:space="0" w:color="auto"/>
        <w:left w:val="none" w:sz="0" w:space="0" w:color="auto"/>
        <w:bottom w:val="none" w:sz="0" w:space="0" w:color="auto"/>
        <w:right w:val="none" w:sz="0" w:space="0" w:color="auto"/>
      </w:divBdr>
    </w:div>
    <w:div w:id="1164249221">
      <w:bodyDiv w:val="1"/>
      <w:marLeft w:val="0"/>
      <w:marRight w:val="0"/>
      <w:marTop w:val="0"/>
      <w:marBottom w:val="0"/>
      <w:divBdr>
        <w:top w:val="none" w:sz="0" w:space="0" w:color="auto"/>
        <w:left w:val="none" w:sz="0" w:space="0" w:color="auto"/>
        <w:bottom w:val="none" w:sz="0" w:space="0" w:color="auto"/>
        <w:right w:val="none" w:sz="0" w:space="0" w:color="auto"/>
      </w:divBdr>
    </w:div>
    <w:div w:id="1196892695">
      <w:bodyDiv w:val="1"/>
      <w:marLeft w:val="0"/>
      <w:marRight w:val="0"/>
      <w:marTop w:val="0"/>
      <w:marBottom w:val="0"/>
      <w:divBdr>
        <w:top w:val="none" w:sz="0" w:space="0" w:color="auto"/>
        <w:left w:val="none" w:sz="0" w:space="0" w:color="auto"/>
        <w:bottom w:val="none" w:sz="0" w:space="0" w:color="auto"/>
        <w:right w:val="none" w:sz="0" w:space="0" w:color="auto"/>
      </w:divBdr>
    </w:div>
    <w:div w:id="1304697164">
      <w:bodyDiv w:val="1"/>
      <w:marLeft w:val="0"/>
      <w:marRight w:val="0"/>
      <w:marTop w:val="0"/>
      <w:marBottom w:val="0"/>
      <w:divBdr>
        <w:top w:val="none" w:sz="0" w:space="0" w:color="auto"/>
        <w:left w:val="none" w:sz="0" w:space="0" w:color="auto"/>
        <w:bottom w:val="none" w:sz="0" w:space="0" w:color="auto"/>
        <w:right w:val="none" w:sz="0" w:space="0" w:color="auto"/>
      </w:divBdr>
    </w:div>
    <w:div w:id="1331715285">
      <w:bodyDiv w:val="1"/>
      <w:marLeft w:val="0"/>
      <w:marRight w:val="0"/>
      <w:marTop w:val="0"/>
      <w:marBottom w:val="0"/>
      <w:divBdr>
        <w:top w:val="none" w:sz="0" w:space="0" w:color="auto"/>
        <w:left w:val="none" w:sz="0" w:space="0" w:color="auto"/>
        <w:bottom w:val="none" w:sz="0" w:space="0" w:color="auto"/>
        <w:right w:val="none" w:sz="0" w:space="0" w:color="auto"/>
      </w:divBdr>
    </w:div>
    <w:div w:id="1336614000">
      <w:bodyDiv w:val="1"/>
      <w:marLeft w:val="0"/>
      <w:marRight w:val="0"/>
      <w:marTop w:val="0"/>
      <w:marBottom w:val="0"/>
      <w:divBdr>
        <w:top w:val="none" w:sz="0" w:space="0" w:color="auto"/>
        <w:left w:val="none" w:sz="0" w:space="0" w:color="auto"/>
        <w:bottom w:val="none" w:sz="0" w:space="0" w:color="auto"/>
        <w:right w:val="none" w:sz="0" w:space="0" w:color="auto"/>
      </w:divBdr>
    </w:div>
    <w:div w:id="1376000168">
      <w:bodyDiv w:val="1"/>
      <w:marLeft w:val="0"/>
      <w:marRight w:val="0"/>
      <w:marTop w:val="0"/>
      <w:marBottom w:val="0"/>
      <w:divBdr>
        <w:top w:val="none" w:sz="0" w:space="0" w:color="auto"/>
        <w:left w:val="none" w:sz="0" w:space="0" w:color="auto"/>
        <w:bottom w:val="none" w:sz="0" w:space="0" w:color="auto"/>
        <w:right w:val="none" w:sz="0" w:space="0" w:color="auto"/>
      </w:divBdr>
    </w:div>
    <w:div w:id="1376537352">
      <w:bodyDiv w:val="1"/>
      <w:marLeft w:val="0"/>
      <w:marRight w:val="0"/>
      <w:marTop w:val="0"/>
      <w:marBottom w:val="0"/>
      <w:divBdr>
        <w:top w:val="none" w:sz="0" w:space="0" w:color="auto"/>
        <w:left w:val="none" w:sz="0" w:space="0" w:color="auto"/>
        <w:bottom w:val="none" w:sz="0" w:space="0" w:color="auto"/>
        <w:right w:val="none" w:sz="0" w:space="0" w:color="auto"/>
      </w:divBdr>
    </w:div>
    <w:div w:id="1414160307">
      <w:bodyDiv w:val="1"/>
      <w:marLeft w:val="0"/>
      <w:marRight w:val="0"/>
      <w:marTop w:val="0"/>
      <w:marBottom w:val="0"/>
      <w:divBdr>
        <w:top w:val="none" w:sz="0" w:space="0" w:color="auto"/>
        <w:left w:val="none" w:sz="0" w:space="0" w:color="auto"/>
        <w:bottom w:val="none" w:sz="0" w:space="0" w:color="auto"/>
        <w:right w:val="none" w:sz="0" w:space="0" w:color="auto"/>
      </w:divBdr>
    </w:div>
    <w:div w:id="1428426687">
      <w:bodyDiv w:val="1"/>
      <w:marLeft w:val="0"/>
      <w:marRight w:val="0"/>
      <w:marTop w:val="0"/>
      <w:marBottom w:val="0"/>
      <w:divBdr>
        <w:top w:val="none" w:sz="0" w:space="0" w:color="auto"/>
        <w:left w:val="none" w:sz="0" w:space="0" w:color="auto"/>
        <w:bottom w:val="none" w:sz="0" w:space="0" w:color="auto"/>
        <w:right w:val="none" w:sz="0" w:space="0" w:color="auto"/>
      </w:divBdr>
      <w:divsChild>
        <w:div w:id="1705248834">
          <w:marLeft w:val="0"/>
          <w:marRight w:val="0"/>
          <w:marTop w:val="0"/>
          <w:marBottom w:val="0"/>
          <w:divBdr>
            <w:top w:val="none" w:sz="0" w:space="0" w:color="auto"/>
            <w:left w:val="none" w:sz="0" w:space="0" w:color="auto"/>
            <w:bottom w:val="none" w:sz="0" w:space="0" w:color="auto"/>
            <w:right w:val="none" w:sz="0" w:space="0" w:color="auto"/>
          </w:divBdr>
          <w:divsChild>
            <w:div w:id="2063215435">
              <w:marLeft w:val="0"/>
              <w:marRight w:val="0"/>
              <w:marTop w:val="0"/>
              <w:marBottom w:val="0"/>
              <w:divBdr>
                <w:top w:val="none" w:sz="0" w:space="0" w:color="auto"/>
                <w:left w:val="none" w:sz="0" w:space="0" w:color="auto"/>
                <w:bottom w:val="none" w:sz="0" w:space="0" w:color="auto"/>
                <w:right w:val="none" w:sz="0" w:space="0" w:color="auto"/>
              </w:divBdr>
              <w:divsChild>
                <w:div w:id="323052641">
                  <w:marLeft w:val="0"/>
                  <w:marRight w:val="0"/>
                  <w:marTop w:val="0"/>
                  <w:marBottom w:val="0"/>
                  <w:divBdr>
                    <w:top w:val="none" w:sz="0" w:space="0" w:color="auto"/>
                    <w:left w:val="none" w:sz="0" w:space="0" w:color="auto"/>
                    <w:bottom w:val="none" w:sz="0" w:space="0" w:color="auto"/>
                    <w:right w:val="none" w:sz="0" w:space="0" w:color="auto"/>
                  </w:divBdr>
                  <w:divsChild>
                    <w:div w:id="571308948">
                      <w:marLeft w:val="0"/>
                      <w:marRight w:val="0"/>
                      <w:marTop w:val="0"/>
                      <w:marBottom w:val="690"/>
                      <w:divBdr>
                        <w:top w:val="none" w:sz="0" w:space="0" w:color="auto"/>
                        <w:left w:val="none" w:sz="0" w:space="0" w:color="auto"/>
                        <w:bottom w:val="none" w:sz="0" w:space="0" w:color="auto"/>
                        <w:right w:val="none" w:sz="0" w:space="0" w:color="auto"/>
                      </w:divBdr>
                      <w:divsChild>
                        <w:div w:id="1522666498">
                          <w:marLeft w:val="0"/>
                          <w:marRight w:val="0"/>
                          <w:marTop w:val="0"/>
                          <w:marBottom w:val="0"/>
                          <w:divBdr>
                            <w:top w:val="none" w:sz="0" w:space="0" w:color="auto"/>
                            <w:left w:val="none" w:sz="0" w:space="0" w:color="auto"/>
                            <w:bottom w:val="none" w:sz="0" w:space="0" w:color="auto"/>
                            <w:right w:val="none" w:sz="0" w:space="0" w:color="auto"/>
                          </w:divBdr>
                          <w:divsChild>
                            <w:div w:id="167444702">
                              <w:marLeft w:val="0"/>
                              <w:marRight w:val="0"/>
                              <w:marTop w:val="0"/>
                              <w:marBottom w:val="0"/>
                              <w:divBdr>
                                <w:top w:val="none" w:sz="0" w:space="0" w:color="auto"/>
                                <w:left w:val="none" w:sz="0" w:space="0" w:color="auto"/>
                                <w:bottom w:val="none" w:sz="0" w:space="0" w:color="auto"/>
                                <w:right w:val="none" w:sz="0" w:space="0" w:color="auto"/>
                              </w:divBdr>
                              <w:divsChild>
                                <w:div w:id="44489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2624326">
      <w:bodyDiv w:val="1"/>
      <w:marLeft w:val="0"/>
      <w:marRight w:val="0"/>
      <w:marTop w:val="0"/>
      <w:marBottom w:val="0"/>
      <w:divBdr>
        <w:top w:val="none" w:sz="0" w:space="0" w:color="auto"/>
        <w:left w:val="none" w:sz="0" w:space="0" w:color="auto"/>
        <w:bottom w:val="none" w:sz="0" w:space="0" w:color="auto"/>
        <w:right w:val="none" w:sz="0" w:space="0" w:color="auto"/>
      </w:divBdr>
    </w:div>
    <w:div w:id="1536191023">
      <w:bodyDiv w:val="1"/>
      <w:marLeft w:val="0"/>
      <w:marRight w:val="0"/>
      <w:marTop w:val="0"/>
      <w:marBottom w:val="0"/>
      <w:divBdr>
        <w:top w:val="none" w:sz="0" w:space="0" w:color="auto"/>
        <w:left w:val="none" w:sz="0" w:space="0" w:color="auto"/>
        <w:bottom w:val="none" w:sz="0" w:space="0" w:color="auto"/>
        <w:right w:val="none" w:sz="0" w:space="0" w:color="auto"/>
      </w:divBdr>
    </w:div>
    <w:div w:id="1664703649">
      <w:bodyDiv w:val="1"/>
      <w:marLeft w:val="0"/>
      <w:marRight w:val="0"/>
      <w:marTop w:val="0"/>
      <w:marBottom w:val="0"/>
      <w:divBdr>
        <w:top w:val="none" w:sz="0" w:space="0" w:color="auto"/>
        <w:left w:val="none" w:sz="0" w:space="0" w:color="auto"/>
        <w:bottom w:val="none" w:sz="0" w:space="0" w:color="auto"/>
        <w:right w:val="none" w:sz="0" w:space="0" w:color="auto"/>
      </w:divBdr>
    </w:div>
    <w:div w:id="1743064326">
      <w:bodyDiv w:val="1"/>
      <w:marLeft w:val="0"/>
      <w:marRight w:val="0"/>
      <w:marTop w:val="0"/>
      <w:marBottom w:val="0"/>
      <w:divBdr>
        <w:top w:val="none" w:sz="0" w:space="0" w:color="auto"/>
        <w:left w:val="none" w:sz="0" w:space="0" w:color="auto"/>
        <w:bottom w:val="none" w:sz="0" w:space="0" w:color="auto"/>
        <w:right w:val="none" w:sz="0" w:space="0" w:color="auto"/>
      </w:divBdr>
    </w:div>
    <w:div w:id="1769810166">
      <w:bodyDiv w:val="1"/>
      <w:marLeft w:val="0"/>
      <w:marRight w:val="0"/>
      <w:marTop w:val="0"/>
      <w:marBottom w:val="0"/>
      <w:divBdr>
        <w:top w:val="none" w:sz="0" w:space="0" w:color="auto"/>
        <w:left w:val="none" w:sz="0" w:space="0" w:color="auto"/>
        <w:bottom w:val="none" w:sz="0" w:space="0" w:color="auto"/>
        <w:right w:val="none" w:sz="0" w:space="0" w:color="auto"/>
      </w:divBdr>
    </w:div>
    <w:div w:id="1811315085">
      <w:bodyDiv w:val="1"/>
      <w:marLeft w:val="0"/>
      <w:marRight w:val="0"/>
      <w:marTop w:val="0"/>
      <w:marBottom w:val="0"/>
      <w:divBdr>
        <w:top w:val="none" w:sz="0" w:space="0" w:color="auto"/>
        <w:left w:val="none" w:sz="0" w:space="0" w:color="auto"/>
        <w:bottom w:val="none" w:sz="0" w:space="0" w:color="auto"/>
        <w:right w:val="none" w:sz="0" w:space="0" w:color="auto"/>
      </w:divBdr>
    </w:div>
    <w:div w:id="1856261710">
      <w:bodyDiv w:val="1"/>
      <w:marLeft w:val="0"/>
      <w:marRight w:val="0"/>
      <w:marTop w:val="0"/>
      <w:marBottom w:val="0"/>
      <w:divBdr>
        <w:top w:val="none" w:sz="0" w:space="0" w:color="auto"/>
        <w:left w:val="none" w:sz="0" w:space="0" w:color="auto"/>
        <w:bottom w:val="none" w:sz="0" w:space="0" w:color="auto"/>
        <w:right w:val="none" w:sz="0" w:space="0" w:color="auto"/>
      </w:divBdr>
    </w:div>
    <w:div w:id="1870530024">
      <w:bodyDiv w:val="1"/>
      <w:marLeft w:val="0"/>
      <w:marRight w:val="0"/>
      <w:marTop w:val="0"/>
      <w:marBottom w:val="0"/>
      <w:divBdr>
        <w:top w:val="none" w:sz="0" w:space="0" w:color="auto"/>
        <w:left w:val="none" w:sz="0" w:space="0" w:color="auto"/>
        <w:bottom w:val="none" w:sz="0" w:space="0" w:color="auto"/>
        <w:right w:val="none" w:sz="0" w:space="0" w:color="auto"/>
      </w:divBdr>
    </w:div>
    <w:div w:id="1881624869">
      <w:bodyDiv w:val="1"/>
      <w:marLeft w:val="0"/>
      <w:marRight w:val="0"/>
      <w:marTop w:val="0"/>
      <w:marBottom w:val="0"/>
      <w:divBdr>
        <w:top w:val="none" w:sz="0" w:space="0" w:color="auto"/>
        <w:left w:val="none" w:sz="0" w:space="0" w:color="auto"/>
        <w:bottom w:val="none" w:sz="0" w:space="0" w:color="auto"/>
        <w:right w:val="none" w:sz="0" w:space="0" w:color="auto"/>
      </w:divBdr>
    </w:div>
    <w:div w:id="1978097740">
      <w:bodyDiv w:val="1"/>
      <w:marLeft w:val="0"/>
      <w:marRight w:val="0"/>
      <w:marTop w:val="0"/>
      <w:marBottom w:val="0"/>
      <w:divBdr>
        <w:top w:val="none" w:sz="0" w:space="0" w:color="auto"/>
        <w:left w:val="none" w:sz="0" w:space="0" w:color="auto"/>
        <w:bottom w:val="none" w:sz="0" w:space="0" w:color="auto"/>
        <w:right w:val="none" w:sz="0" w:space="0" w:color="auto"/>
      </w:divBdr>
    </w:div>
    <w:div w:id="1986934032">
      <w:bodyDiv w:val="1"/>
      <w:marLeft w:val="0"/>
      <w:marRight w:val="0"/>
      <w:marTop w:val="0"/>
      <w:marBottom w:val="0"/>
      <w:divBdr>
        <w:top w:val="none" w:sz="0" w:space="0" w:color="auto"/>
        <w:left w:val="none" w:sz="0" w:space="0" w:color="auto"/>
        <w:bottom w:val="none" w:sz="0" w:space="0" w:color="auto"/>
        <w:right w:val="none" w:sz="0" w:space="0" w:color="auto"/>
      </w:divBdr>
    </w:div>
    <w:div w:id="1990555109">
      <w:bodyDiv w:val="1"/>
      <w:marLeft w:val="0"/>
      <w:marRight w:val="0"/>
      <w:marTop w:val="0"/>
      <w:marBottom w:val="0"/>
      <w:divBdr>
        <w:top w:val="none" w:sz="0" w:space="0" w:color="auto"/>
        <w:left w:val="none" w:sz="0" w:space="0" w:color="auto"/>
        <w:bottom w:val="none" w:sz="0" w:space="0" w:color="auto"/>
        <w:right w:val="none" w:sz="0" w:space="0" w:color="auto"/>
      </w:divBdr>
    </w:div>
    <w:div w:id="2008509672">
      <w:bodyDiv w:val="1"/>
      <w:marLeft w:val="0"/>
      <w:marRight w:val="0"/>
      <w:marTop w:val="0"/>
      <w:marBottom w:val="0"/>
      <w:divBdr>
        <w:top w:val="none" w:sz="0" w:space="0" w:color="auto"/>
        <w:left w:val="none" w:sz="0" w:space="0" w:color="auto"/>
        <w:bottom w:val="none" w:sz="0" w:space="0" w:color="auto"/>
        <w:right w:val="none" w:sz="0" w:space="0" w:color="auto"/>
      </w:divBdr>
    </w:div>
    <w:div w:id="2011760553">
      <w:bodyDiv w:val="1"/>
      <w:marLeft w:val="0"/>
      <w:marRight w:val="0"/>
      <w:marTop w:val="0"/>
      <w:marBottom w:val="0"/>
      <w:divBdr>
        <w:top w:val="none" w:sz="0" w:space="0" w:color="auto"/>
        <w:left w:val="none" w:sz="0" w:space="0" w:color="auto"/>
        <w:bottom w:val="none" w:sz="0" w:space="0" w:color="auto"/>
        <w:right w:val="none" w:sz="0" w:space="0" w:color="auto"/>
      </w:divBdr>
    </w:div>
    <w:div w:id="2013483962">
      <w:bodyDiv w:val="1"/>
      <w:marLeft w:val="0"/>
      <w:marRight w:val="0"/>
      <w:marTop w:val="0"/>
      <w:marBottom w:val="0"/>
      <w:divBdr>
        <w:top w:val="none" w:sz="0" w:space="0" w:color="auto"/>
        <w:left w:val="none" w:sz="0" w:space="0" w:color="auto"/>
        <w:bottom w:val="none" w:sz="0" w:space="0" w:color="auto"/>
        <w:right w:val="none" w:sz="0" w:space="0" w:color="auto"/>
      </w:divBdr>
    </w:div>
    <w:div w:id="2127848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s://twitter.com/redcross" TargetMode="External"/><Relationship Id="rId26" Type="http://schemas.openxmlformats.org/officeDocument/2006/relationships/hyperlink" Target="http://www.redcross.org/prepare" TargetMode="External"/><Relationship Id="rId39" Type="http://schemas.openxmlformats.org/officeDocument/2006/relationships/image" Target="media/image12.png"/><Relationship Id="rId21" Type="http://schemas.openxmlformats.org/officeDocument/2006/relationships/hyperlink" Target="https://www.tiktok.com/@americanredcross?lang=en" TargetMode="External"/><Relationship Id="rId34" Type="http://schemas.openxmlformats.org/officeDocument/2006/relationships/image" Target="media/image7.jpeg"/><Relationship Id="rId42" Type="http://schemas.openxmlformats.org/officeDocument/2006/relationships/hyperlink" Target="https://rdcrss.org/3gsgU6C" TargetMode="External"/><Relationship Id="rId47" Type="http://schemas.openxmlformats.org/officeDocument/2006/relationships/image" Target="media/image15.png"/><Relationship Id="rId50" Type="http://schemas.openxmlformats.org/officeDocument/2006/relationships/hyperlink" Target="http://www.redcross.org/get-help/prepare-for-emergencies/be-red-cross-ready/get-a-kit" TargetMode="External"/><Relationship Id="rId55" Type="http://schemas.openxmlformats.org/officeDocument/2006/relationships/header" Target="header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www.redcross.org/content/dam/redcross/donations/updates-to-adgp-$500k-membership-hub/2022/RedCross_Wildfire-Preparedness-2022_ADGP-DR-Comms-Resources.zip" TargetMode="External"/><Relationship Id="rId29" Type="http://schemas.openxmlformats.org/officeDocument/2006/relationships/hyperlink" Target="https://rdcrss.org/inclusive-preparedness" TargetMode="External"/><Relationship Id="rId11" Type="http://schemas.openxmlformats.org/officeDocument/2006/relationships/endnotes" Target="endnotes.xml"/><Relationship Id="rId24" Type="http://schemas.openxmlformats.org/officeDocument/2006/relationships/hyperlink" Target="http://www.redcross.org/prepare" TargetMode="External"/><Relationship Id="rId32" Type="http://schemas.openxmlformats.org/officeDocument/2006/relationships/image" Target="media/image5.jpeg"/><Relationship Id="rId37" Type="http://schemas.openxmlformats.org/officeDocument/2006/relationships/image" Target="media/image10.png"/><Relationship Id="rId40" Type="http://schemas.openxmlformats.org/officeDocument/2006/relationships/hyperlink" Target="https://rdcrss.org/3gsgU6C" TargetMode="External"/><Relationship Id="rId45" Type="http://schemas.openxmlformats.org/officeDocument/2006/relationships/image" Target="media/image13.jpeg"/><Relationship Id="rId53" Type="http://schemas.openxmlformats.org/officeDocument/2006/relationships/hyperlink" Target="http://www.redcross.org/prepare/location/home-family/informed" TargetMode="External"/><Relationship Id="rId58" Type="http://schemas.openxmlformats.org/officeDocument/2006/relationships/theme" Target="theme/theme1.xml"/><Relationship Id="rId5" Type="http://schemas.openxmlformats.org/officeDocument/2006/relationships/customXml" Target="../customXml/item5.xml"/><Relationship Id="rId19" Type="http://schemas.openxmlformats.org/officeDocument/2006/relationships/hyperlink" Target="https://www.instagram.com/americanredcros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redcross.org/content/dam/redcross/donations/updates-to-adgp-$500k-membership-hub/2021/Red-Cross_Hurricane-Preparedness-2021_ADGP-DR-Comms-Resources.zip" TargetMode="External"/><Relationship Id="rId22" Type="http://schemas.openxmlformats.org/officeDocument/2006/relationships/hyperlink" Target="http://www.redcross.org/about-us/news-and-events/connect-with-us" TargetMode="External"/><Relationship Id="rId27" Type="http://schemas.openxmlformats.org/officeDocument/2006/relationships/hyperlink" Target="http://www.redcross.org/prepare" TargetMode="External"/><Relationship Id="rId30" Type="http://schemas.openxmlformats.org/officeDocument/2006/relationships/image" Target="media/image3.png"/><Relationship Id="rId35" Type="http://schemas.openxmlformats.org/officeDocument/2006/relationships/image" Target="media/image8.png"/><Relationship Id="rId43" Type="http://schemas.openxmlformats.org/officeDocument/2006/relationships/hyperlink" Target="https://rdcrss.org/3gsgU6C" TargetMode="External"/><Relationship Id="rId48" Type="http://schemas.openxmlformats.org/officeDocument/2006/relationships/image" Target="media/image16.png"/><Relationship Id="rId56" Type="http://schemas.openxmlformats.org/officeDocument/2006/relationships/footer" Target="footer1.xml"/><Relationship Id="rId8" Type="http://schemas.openxmlformats.org/officeDocument/2006/relationships/settings" Target="settings.xml"/><Relationship Id="rId51" Type="http://schemas.openxmlformats.org/officeDocument/2006/relationships/hyperlink" Target="http://www.redcross.org/prepare/location/home-family/plan" TargetMode="Externa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s://www.facebook.com/redcross" TargetMode="External"/><Relationship Id="rId25" Type="http://schemas.openxmlformats.org/officeDocument/2006/relationships/hyperlink" Target="http://www.redcross.org/prepare" TargetMode="External"/><Relationship Id="rId33" Type="http://schemas.openxmlformats.org/officeDocument/2006/relationships/image" Target="media/image6.jpeg"/><Relationship Id="rId38" Type="http://schemas.openxmlformats.org/officeDocument/2006/relationships/image" Target="media/image11.png"/><Relationship Id="rId46" Type="http://schemas.openxmlformats.org/officeDocument/2006/relationships/image" Target="media/image14.png"/><Relationship Id="rId20" Type="http://schemas.openxmlformats.org/officeDocument/2006/relationships/hyperlink" Target="https://www.linkedin.com/company/american-red-cross/" TargetMode="External"/><Relationship Id="rId41" Type="http://schemas.openxmlformats.org/officeDocument/2006/relationships/hyperlink" Target="https://rdcrss.org/3gsgU6C" TargetMode="External"/><Relationship Id="rId54" Type="http://schemas.openxmlformats.org/officeDocument/2006/relationships/hyperlink" Target="http://www.redcross.org"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redcross.org/content/dam/redcross/donations/updates-to-adgp-$500k-membership-hub/2022/Red-Cross_Hurricane-Preparedness_2022_ADGP-DR-Comms-Resources.zip" TargetMode="External"/><Relationship Id="rId23" Type="http://schemas.openxmlformats.org/officeDocument/2006/relationships/hyperlink" Target="http://www.redcross.org/prepare" TargetMode="External"/><Relationship Id="rId28" Type="http://schemas.openxmlformats.org/officeDocument/2006/relationships/hyperlink" Target="http://rdcrss.org/apps" TargetMode="External"/><Relationship Id="rId36" Type="http://schemas.openxmlformats.org/officeDocument/2006/relationships/image" Target="media/image9.png"/><Relationship Id="rId49" Type="http://schemas.openxmlformats.org/officeDocument/2006/relationships/image" Target="media/image17.png"/><Relationship Id="rId57" Type="http://schemas.openxmlformats.org/officeDocument/2006/relationships/fontTable" Target="fontTable.xml"/><Relationship Id="rId10" Type="http://schemas.openxmlformats.org/officeDocument/2006/relationships/footnotes" Target="footnotes.xml"/><Relationship Id="rId31" Type="http://schemas.openxmlformats.org/officeDocument/2006/relationships/image" Target="media/image4.jpeg"/><Relationship Id="rId44" Type="http://schemas.openxmlformats.org/officeDocument/2006/relationships/hyperlink" Target="http://www.rcblood.org/appt" TargetMode="External"/><Relationship Id="rId52" Type="http://schemas.openxmlformats.org/officeDocument/2006/relationships/hyperlink" Target="http://www.redcross.org/youthpre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D50C5DE60254448B5468F157D74E9B" ma:contentTypeVersion="471" ma:contentTypeDescription="Create a new document." ma:contentTypeScope="" ma:versionID="24dd3eb07e2460ebed7126bc087c6579">
  <xsd:schema xmlns:xsd="http://www.w3.org/2001/XMLSchema" xmlns:xs="http://www.w3.org/2001/XMLSchema" xmlns:p="http://schemas.microsoft.com/office/2006/metadata/properties" xmlns:ns1="http://schemas.microsoft.com/sharepoint/v3" xmlns:ns2="15cf46a6-57b0-493a-b6e0-0817c4a110d6" xmlns:ns3="dfb93c61-09fd-40ff-8f23-56ad7d9a9b29" xmlns:ns4="3ba72d68-eddd-44e1-847b-51506bb268af" targetNamespace="http://schemas.microsoft.com/office/2006/metadata/properties" ma:root="true" ma:fieldsID="e5756cd251befd5f4e911be643b47d5b" ns1:_="" ns2:_="" ns3:_="" ns4:_="">
    <xsd:import namespace="http://schemas.microsoft.com/sharepoint/v3"/>
    <xsd:import namespace="15cf46a6-57b0-493a-b6e0-0817c4a110d6"/>
    <xsd:import namespace="dfb93c61-09fd-40ff-8f23-56ad7d9a9b29"/>
    <xsd:import namespace="3ba72d68-eddd-44e1-847b-51506bb268af"/>
    <xsd:element name="properties">
      <xsd:complexType>
        <xsd:sequence>
          <xsd:element name="documentManagement">
            <xsd:complexType>
              <xsd:all>
                <xsd:element ref="ns1:_ip_UnifiedCompliancePolicyProperties" minOccurs="0"/>
                <xsd:element ref="ns1:_ip_UnifiedCompliancePolicyUIAction" minOccurs="0"/>
                <xsd:element ref="ns2:_dlc_DocId" minOccurs="0"/>
                <xsd:element ref="ns2:_dlc_DocIdUrl" minOccurs="0"/>
                <xsd:element ref="ns2:_dlc_DocIdPersistId" minOccurs="0"/>
                <xsd:element ref="ns3:MediaServiceMetadata" minOccurs="0"/>
                <xsd:element ref="ns3:MediaServiceFastMetadata" minOccurs="0"/>
                <xsd:element ref="ns4:SharedWithUsers" minOccurs="0"/>
                <xsd:element ref="ns4:SharedWithDetails"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_Flow_SignoffStatus"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ConfirmedforVideo"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description="" ma:hidden="true" ma:internalName="_ip_UnifiedCompliancePolicyProperties">
      <xsd:simpleType>
        <xsd:restriction base="dms:Note"/>
      </xsd:simpleType>
    </xsd:element>
    <xsd:element name="_ip_UnifiedCompliancePolicyUIAction" ma:index="9"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cf46a6-57b0-493a-b6e0-0817c4a110d6"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TaxCatchAll" ma:index="29" nillable="true" ma:displayName="Taxonomy Catch All Column" ma:hidden="true" ma:list="{2afc66fd-001a-486f-8913-8a1209be5e5e}" ma:internalName="TaxCatchAll" ma:showField="CatchAllData" ma:web="15cf46a6-57b0-493a-b6e0-0817c4a110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fb93c61-09fd-40ff-8f23-56ad7d9a9b29"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7" nillable="true" ma:displayName="MediaServiceDateTaken" ma:description="" ma:hidden="true" ma:internalName="MediaServiceDateTaken" ma:readOnly="true">
      <xsd:simpleType>
        <xsd:restriction base="dms:Text"/>
      </xsd:simpleType>
    </xsd:element>
    <xsd:element name="MediaServiceAutoTags" ma:index="18" nillable="true" ma:displayName="MediaServiceAutoTags" ma:description="" ma:internalName="MediaServiceAutoTags" ma:readOnly="true">
      <xsd:simpleType>
        <xsd:restriction base="dms:Text"/>
      </xsd:simpleType>
    </xsd:element>
    <xsd:element name="MediaServiceLocation" ma:index="19" nillable="true" ma:displayName="MediaServiceLocation" ma:description="" ma:internalName="MediaServiceLocation" ma:readOnly="true">
      <xsd:simpleType>
        <xsd:restriction base="dms:Text"/>
      </xsd:simpleType>
    </xsd:element>
    <xsd:element name="MediaServiceOCR" ma:index="20" nillable="true" ma:displayName="MediaServiceOCR" ma:internalName="MediaServiceOCR" ma:readOnly="true">
      <xsd:simpleType>
        <xsd:restriction base="dms:Note">
          <xsd:maxLength value="255"/>
        </xsd:restriction>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c0885467-fdf6-42e8-a23e-67efc3f39a7c" ma:termSetId="09814cd3-568e-fe90-9814-8d621ff8fb84" ma:anchorId="fba54fb3-c3e1-fe81-a776-ca4b69148c4d" ma:open="true" ma:isKeyword="false">
      <xsd:complexType>
        <xsd:sequence>
          <xsd:element ref="pc:Terms" minOccurs="0" maxOccurs="1"/>
        </xsd:sequence>
      </xsd:complexType>
    </xsd:element>
    <xsd:element name="ConfirmedforVideo" ma:index="30" nillable="true" ma:displayName="Confirmed for Video" ma:format="Dropdown" ma:internalName="ConfirmedforVideo">
      <xsd:simpleType>
        <xsd:restriction base="dms:Choice">
          <xsd:enumeration value="Choice 1"/>
          <xsd:enumeration value="Choice 2"/>
          <xsd:enumeration value="Choice 3"/>
        </xsd:restriction>
      </xsd:simpleType>
    </xsd:element>
    <xsd:element name="MediaServiceObjectDetectorVersions" ma:index="3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a72d68-eddd-44e1-847b-51506bb268af" elementFormDefault="qualified">
    <xsd:import namespace="http://schemas.microsoft.com/office/2006/documentManagement/types"/>
    <xsd:import namespace="http://schemas.microsoft.com/office/infopath/2007/PartnerControls"/>
    <xsd:element name="SharedWithUsers" ma:index="15"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Flow_SignoffStatus xmlns="dfb93c61-09fd-40ff-8f23-56ad7d9a9b29" xsi:nil="true"/>
    <_dlc_DocId xmlns="15cf46a6-57b0-493a-b6e0-0817c4a110d6">Z7UVSJU4EYRE-43553385-165412</_dlc_DocId>
    <_dlc_DocIdUrl xmlns="15cf46a6-57b0-493a-b6e0-0817c4a110d6">
      <Url>https://americanredcross.sharepoint.com/sites/HumSvc/HSO/DevOps/_layouts/15/DocIdRedir.aspx?ID=Z7UVSJU4EYRE-43553385-165412</Url>
      <Description>Z7UVSJU4EYRE-43553385-165412</Description>
    </_dlc_DocIdUrl>
    <lcf76f155ced4ddcb4097134ff3c332f xmlns="dfb93c61-09fd-40ff-8f23-56ad7d9a9b29">
      <Terms xmlns="http://schemas.microsoft.com/office/infopath/2007/PartnerControls"/>
    </lcf76f155ced4ddcb4097134ff3c332f>
    <TaxCatchAll xmlns="15cf46a6-57b0-493a-b6e0-0817c4a110d6" xsi:nil="true"/>
    <SharedWithUsers xmlns="3ba72d68-eddd-44e1-847b-51506bb268af">
      <UserInfo>
        <DisplayName>Mccandless, Meghan</DisplayName>
        <AccountId>40846</AccountId>
        <AccountType/>
      </UserInfo>
    </SharedWithUsers>
    <ConfirmedforVideo xmlns="dfb93c61-09fd-40ff-8f23-56ad7d9a9b2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A729671-AAD8-4907-A484-2F32210D3DE5}">
  <ds:schemaRefs>
    <ds:schemaRef ds:uri="http://schemas.microsoft.com/sharepoint/v3/contenttype/forms"/>
  </ds:schemaRefs>
</ds:datastoreItem>
</file>

<file path=customXml/itemProps2.xml><?xml version="1.0" encoding="utf-8"?>
<ds:datastoreItem xmlns:ds="http://schemas.openxmlformats.org/officeDocument/2006/customXml" ds:itemID="{77BA74A4-7C93-416B-B98E-E108D15050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5cf46a6-57b0-493a-b6e0-0817c4a110d6"/>
    <ds:schemaRef ds:uri="dfb93c61-09fd-40ff-8f23-56ad7d9a9b29"/>
    <ds:schemaRef ds:uri="3ba72d68-eddd-44e1-847b-51506bb268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E8A6B1-4C36-487C-90E4-E54C14DB612E}">
  <ds:schemaRefs>
    <ds:schemaRef ds:uri="http://schemas.microsoft.com/office/2006/metadata/properties"/>
    <ds:schemaRef ds:uri="http://schemas.microsoft.com/office/infopath/2007/PartnerControls"/>
    <ds:schemaRef ds:uri="http://schemas.microsoft.com/sharepoint/v3"/>
    <ds:schemaRef ds:uri="dfb93c61-09fd-40ff-8f23-56ad7d9a9b29"/>
    <ds:schemaRef ds:uri="15cf46a6-57b0-493a-b6e0-0817c4a110d6"/>
    <ds:schemaRef ds:uri="3ba72d68-eddd-44e1-847b-51506bb268af"/>
  </ds:schemaRefs>
</ds:datastoreItem>
</file>

<file path=customXml/itemProps4.xml><?xml version="1.0" encoding="utf-8"?>
<ds:datastoreItem xmlns:ds="http://schemas.openxmlformats.org/officeDocument/2006/customXml" ds:itemID="{8E60C9BE-C622-3A46-8CED-A9C9E9D5E229}">
  <ds:schemaRefs>
    <ds:schemaRef ds:uri="http://schemas.openxmlformats.org/officeDocument/2006/bibliography"/>
  </ds:schemaRefs>
</ds:datastoreItem>
</file>

<file path=customXml/itemProps5.xml><?xml version="1.0" encoding="utf-8"?>
<ds:datastoreItem xmlns:ds="http://schemas.openxmlformats.org/officeDocument/2006/customXml" ds:itemID="{13A7DAFE-9F45-4848-9316-26BE13CA565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1734</Words>
  <Characters>9888</Characters>
  <Application>Microsoft Office Word</Application>
  <DocSecurity>0</DocSecurity>
  <Lines>82</Lines>
  <Paragraphs>23</Paragraphs>
  <ScaleCrop>false</ScaleCrop>
  <Company>American Red Cross</Company>
  <LinksUpToDate>false</LinksUpToDate>
  <CharactersWithSpaces>11599</CharactersWithSpaces>
  <SharedDoc>false</SharedDoc>
  <HLinks>
    <vt:vector size="156" baseType="variant">
      <vt:variant>
        <vt:i4>5177410</vt:i4>
      </vt:variant>
      <vt:variant>
        <vt:i4>75</vt:i4>
      </vt:variant>
      <vt:variant>
        <vt:i4>0</vt:i4>
      </vt:variant>
      <vt:variant>
        <vt:i4>5</vt:i4>
      </vt:variant>
      <vt:variant>
        <vt:lpwstr>http://www.redcross.org/</vt:lpwstr>
      </vt:variant>
      <vt:variant>
        <vt:lpwstr/>
      </vt:variant>
      <vt:variant>
        <vt:i4>5767238</vt:i4>
      </vt:variant>
      <vt:variant>
        <vt:i4>72</vt:i4>
      </vt:variant>
      <vt:variant>
        <vt:i4>0</vt:i4>
      </vt:variant>
      <vt:variant>
        <vt:i4>5</vt:i4>
      </vt:variant>
      <vt:variant>
        <vt:lpwstr>http://www.redcross.org/prepare/location/home-family/informed</vt:lpwstr>
      </vt:variant>
      <vt:variant>
        <vt:lpwstr/>
      </vt:variant>
      <vt:variant>
        <vt:i4>4259924</vt:i4>
      </vt:variant>
      <vt:variant>
        <vt:i4>69</vt:i4>
      </vt:variant>
      <vt:variant>
        <vt:i4>0</vt:i4>
      </vt:variant>
      <vt:variant>
        <vt:i4>5</vt:i4>
      </vt:variant>
      <vt:variant>
        <vt:lpwstr>http://www.redcross.org/youthprep</vt:lpwstr>
      </vt:variant>
      <vt:variant>
        <vt:lpwstr/>
      </vt:variant>
      <vt:variant>
        <vt:i4>5308486</vt:i4>
      </vt:variant>
      <vt:variant>
        <vt:i4>66</vt:i4>
      </vt:variant>
      <vt:variant>
        <vt:i4>0</vt:i4>
      </vt:variant>
      <vt:variant>
        <vt:i4>5</vt:i4>
      </vt:variant>
      <vt:variant>
        <vt:lpwstr>http://www.redcross.org/prepare/location/home-family/plan</vt:lpwstr>
      </vt:variant>
      <vt:variant>
        <vt:lpwstr/>
      </vt:variant>
      <vt:variant>
        <vt:i4>852041</vt:i4>
      </vt:variant>
      <vt:variant>
        <vt:i4>63</vt:i4>
      </vt:variant>
      <vt:variant>
        <vt:i4>0</vt:i4>
      </vt:variant>
      <vt:variant>
        <vt:i4>5</vt:i4>
      </vt:variant>
      <vt:variant>
        <vt:lpwstr>http://www.redcross.org/get-help/prepare-for-emergencies/be-red-cross-ready/get-a-kit</vt:lpwstr>
      </vt:variant>
      <vt:variant>
        <vt:lpwstr/>
      </vt:variant>
      <vt:variant>
        <vt:i4>2687027</vt:i4>
      </vt:variant>
      <vt:variant>
        <vt:i4>60</vt:i4>
      </vt:variant>
      <vt:variant>
        <vt:i4>0</vt:i4>
      </vt:variant>
      <vt:variant>
        <vt:i4>5</vt:i4>
      </vt:variant>
      <vt:variant>
        <vt:lpwstr>http://www.rcblood.org/appt</vt:lpwstr>
      </vt:variant>
      <vt:variant>
        <vt:lpwstr/>
      </vt:variant>
      <vt:variant>
        <vt:i4>2752615</vt:i4>
      </vt:variant>
      <vt:variant>
        <vt:i4>57</vt:i4>
      </vt:variant>
      <vt:variant>
        <vt:i4>0</vt:i4>
      </vt:variant>
      <vt:variant>
        <vt:i4>5</vt:i4>
      </vt:variant>
      <vt:variant>
        <vt:lpwstr>https://rdcrss.org/3gsgU6C</vt:lpwstr>
      </vt:variant>
      <vt:variant>
        <vt:lpwstr/>
      </vt:variant>
      <vt:variant>
        <vt:i4>2752615</vt:i4>
      </vt:variant>
      <vt:variant>
        <vt:i4>54</vt:i4>
      </vt:variant>
      <vt:variant>
        <vt:i4>0</vt:i4>
      </vt:variant>
      <vt:variant>
        <vt:i4>5</vt:i4>
      </vt:variant>
      <vt:variant>
        <vt:lpwstr>https://rdcrss.org/3gsgU6C</vt:lpwstr>
      </vt:variant>
      <vt:variant>
        <vt:lpwstr/>
      </vt:variant>
      <vt:variant>
        <vt:i4>2752615</vt:i4>
      </vt:variant>
      <vt:variant>
        <vt:i4>51</vt:i4>
      </vt:variant>
      <vt:variant>
        <vt:i4>0</vt:i4>
      </vt:variant>
      <vt:variant>
        <vt:i4>5</vt:i4>
      </vt:variant>
      <vt:variant>
        <vt:lpwstr>https://rdcrss.org/3gsgU6C</vt:lpwstr>
      </vt:variant>
      <vt:variant>
        <vt:lpwstr/>
      </vt:variant>
      <vt:variant>
        <vt:i4>2752615</vt:i4>
      </vt:variant>
      <vt:variant>
        <vt:i4>48</vt:i4>
      </vt:variant>
      <vt:variant>
        <vt:i4>0</vt:i4>
      </vt:variant>
      <vt:variant>
        <vt:i4>5</vt:i4>
      </vt:variant>
      <vt:variant>
        <vt:lpwstr>https://rdcrss.org/3gsgU6C</vt:lpwstr>
      </vt:variant>
      <vt:variant>
        <vt:lpwstr/>
      </vt:variant>
      <vt:variant>
        <vt:i4>196618</vt:i4>
      </vt:variant>
      <vt:variant>
        <vt:i4>45</vt:i4>
      </vt:variant>
      <vt:variant>
        <vt:i4>0</vt:i4>
      </vt:variant>
      <vt:variant>
        <vt:i4>5</vt:i4>
      </vt:variant>
      <vt:variant>
        <vt:lpwstr>https://rdcrss.org/inclusive-preparedness</vt:lpwstr>
      </vt:variant>
      <vt:variant>
        <vt:lpwstr/>
      </vt:variant>
      <vt:variant>
        <vt:i4>3735669</vt:i4>
      </vt:variant>
      <vt:variant>
        <vt:i4>42</vt:i4>
      </vt:variant>
      <vt:variant>
        <vt:i4>0</vt:i4>
      </vt:variant>
      <vt:variant>
        <vt:i4>5</vt:i4>
      </vt:variant>
      <vt:variant>
        <vt:lpwstr>http://rdcrss.org/apps</vt:lpwstr>
      </vt:variant>
      <vt:variant>
        <vt:lpwstr/>
      </vt:variant>
      <vt:variant>
        <vt:i4>4128822</vt:i4>
      </vt:variant>
      <vt:variant>
        <vt:i4>39</vt:i4>
      </vt:variant>
      <vt:variant>
        <vt:i4>0</vt:i4>
      </vt:variant>
      <vt:variant>
        <vt:i4>5</vt:i4>
      </vt:variant>
      <vt:variant>
        <vt:lpwstr>http://www.redcross.org/prepare</vt:lpwstr>
      </vt:variant>
      <vt:variant>
        <vt:lpwstr/>
      </vt:variant>
      <vt:variant>
        <vt:i4>4128822</vt:i4>
      </vt:variant>
      <vt:variant>
        <vt:i4>36</vt:i4>
      </vt:variant>
      <vt:variant>
        <vt:i4>0</vt:i4>
      </vt:variant>
      <vt:variant>
        <vt:i4>5</vt:i4>
      </vt:variant>
      <vt:variant>
        <vt:lpwstr>http://www.redcross.org/prepare</vt:lpwstr>
      </vt:variant>
      <vt:variant>
        <vt:lpwstr/>
      </vt:variant>
      <vt:variant>
        <vt:i4>4128822</vt:i4>
      </vt:variant>
      <vt:variant>
        <vt:i4>33</vt:i4>
      </vt:variant>
      <vt:variant>
        <vt:i4>0</vt:i4>
      </vt:variant>
      <vt:variant>
        <vt:i4>5</vt:i4>
      </vt:variant>
      <vt:variant>
        <vt:lpwstr>http://www.redcross.org/prepare</vt:lpwstr>
      </vt:variant>
      <vt:variant>
        <vt:lpwstr/>
      </vt:variant>
      <vt:variant>
        <vt:i4>4128822</vt:i4>
      </vt:variant>
      <vt:variant>
        <vt:i4>30</vt:i4>
      </vt:variant>
      <vt:variant>
        <vt:i4>0</vt:i4>
      </vt:variant>
      <vt:variant>
        <vt:i4>5</vt:i4>
      </vt:variant>
      <vt:variant>
        <vt:lpwstr>http://www.redcross.org/prepare</vt:lpwstr>
      </vt:variant>
      <vt:variant>
        <vt:lpwstr/>
      </vt:variant>
      <vt:variant>
        <vt:i4>4128822</vt:i4>
      </vt:variant>
      <vt:variant>
        <vt:i4>27</vt:i4>
      </vt:variant>
      <vt:variant>
        <vt:i4>0</vt:i4>
      </vt:variant>
      <vt:variant>
        <vt:i4>5</vt:i4>
      </vt:variant>
      <vt:variant>
        <vt:lpwstr>http://www.redcross.org/prepare</vt:lpwstr>
      </vt:variant>
      <vt:variant>
        <vt:lpwstr/>
      </vt:variant>
      <vt:variant>
        <vt:i4>5963793</vt:i4>
      </vt:variant>
      <vt:variant>
        <vt:i4>24</vt:i4>
      </vt:variant>
      <vt:variant>
        <vt:i4>0</vt:i4>
      </vt:variant>
      <vt:variant>
        <vt:i4>5</vt:i4>
      </vt:variant>
      <vt:variant>
        <vt:lpwstr>http://www.redcross.org/about-us/news-and-events/connect-with-us</vt:lpwstr>
      </vt:variant>
      <vt:variant>
        <vt:lpwstr/>
      </vt:variant>
      <vt:variant>
        <vt:i4>2687001</vt:i4>
      </vt:variant>
      <vt:variant>
        <vt:i4>21</vt:i4>
      </vt:variant>
      <vt:variant>
        <vt:i4>0</vt:i4>
      </vt:variant>
      <vt:variant>
        <vt:i4>5</vt:i4>
      </vt:variant>
      <vt:variant>
        <vt:lpwstr>https://www.tiktok.com/@americanredcross?lang=en</vt:lpwstr>
      </vt:variant>
      <vt:variant>
        <vt:lpwstr/>
      </vt:variant>
      <vt:variant>
        <vt:i4>2031621</vt:i4>
      </vt:variant>
      <vt:variant>
        <vt:i4>18</vt:i4>
      </vt:variant>
      <vt:variant>
        <vt:i4>0</vt:i4>
      </vt:variant>
      <vt:variant>
        <vt:i4>5</vt:i4>
      </vt:variant>
      <vt:variant>
        <vt:lpwstr>https://www.linkedin.com/company/american-red-cross/</vt:lpwstr>
      </vt:variant>
      <vt:variant>
        <vt:lpwstr/>
      </vt:variant>
      <vt:variant>
        <vt:i4>3276849</vt:i4>
      </vt:variant>
      <vt:variant>
        <vt:i4>15</vt:i4>
      </vt:variant>
      <vt:variant>
        <vt:i4>0</vt:i4>
      </vt:variant>
      <vt:variant>
        <vt:i4>5</vt:i4>
      </vt:variant>
      <vt:variant>
        <vt:lpwstr>https://www.instagram.com/americanredcross/</vt:lpwstr>
      </vt:variant>
      <vt:variant>
        <vt:lpwstr/>
      </vt:variant>
      <vt:variant>
        <vt:i4>196674</vt:i4>
      </vt:variant>
      <vt:variant>
        <vt:i4>12</vt:i4>
      </vt:variant>
      <vt:variant>
        <vt:i4>0</vt:i4>
      </vt:variant>
      <vt:variant>
        <vt:i4>5</vt:i4>
      </vt:variant>
      <vt:variant>
        <vt:lpwstr>https://twitter.com/redcross</vt:lpwstr>
      </vt:variant>
      <vt:variant>
        <vt:lpwstr/>
      </vt:variant>
      <vt:variant>
        <vt:i4>5308495</vt:i4>
      </vt:variant>
      <vt:variant>
        <vt:i4>9</vt:i4>
      </vt:variant>
      <vt:variant>
        <vt:i4>0</vt:i4>
      </vt:variant>
      <vt:variant>
        <vt:i4>5</vt:i4>
      </vt:variant>
      <vt:variant>
        <vt:lpwstr>https://www.facebook.com/redcross</vt:lpwstr>
      </vt:variant>
      <vt:variant>
        <vt:lpwstr/>
      </vt:variant>
      <vt:variant>
        <vt:i4>6357046</vt:i4>
      </vt:variant>
      <vt:variant>
        <vt:i4>6</vt:i4>
      </vt:variant>
      <vt:variant>
        <vt:i4>0</vt:i4>
      </vt:variant>
      <vt:variant>
        <vt:i4>5</vt:i4>
      </vt:variant>
      <vt:variant>
        <vt:lpwstr>https://www.redcross.org/content/dam/redcross/donations/updates-to-adgp-$500k-membership-hub/2022/RedCross_Wildfire-Preparedness-2022_ADGP-DR-Comms-Resources.zip</vt:lpwstr>
      </vt:variant>
      <vt:variant>
        <vt:lpwstr/>
      </vt:variant>
      <vt:variant>
        <vt:i4>6815763</vt:i4>
      </vt:variant>
      <vt:variant>
        <vt:i4>3</vt:i4>
      </vt:variant>
      <vt:variant>
        <vt:i4>0</vt:i4>
      </vt:variant>
      <vt:variant>
        <vt:i4>5</vt:i4>
      </vt:variant>
      <vt:variant>
        <vt:lpwstr>https://www.redcross.org/content/dam/redcross/donations/updates-to-adgp-$500k-membership-hub/2022/Red-Cross_Hurricane-Preparedness_2022_ADGP-DR-Comms-Resources.zip</vt:lpwstr>
      </vt:variant>
      <vt:variant>
        <vt:lpwstr/>
      </vt:variant>
      <vt:variant>
        <vt:i4>6815841</vt:i4>
      </vt:variant>
      <vt:variant>
        <vt:i4>0</vt:i4>
      </vt:variant>
      <vt:variant>
        <vt:i4>0</vt:i4>
      </vt:variant>
      <vt:variant>
        <vt:i4>5</vt:i4>
      </vt:variant>
      <vt:variant>
        <vt:lpwstr>https://www.redcross.org/content/dam/redcross/donations/updates-to-adgp-$500k-membership-hub/2021/Red-Cross_Hurricane-Preparedness-2021_ADGP-DR-Comms-Resources.zip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Smith</dc:creator>
  <cp:keywords/>
  <cp:lastModifiedBy>Thai, Jennifer</cp:lastModifiedBy>
  <cp:revision>2</cp:revision>
  <cp:lastPrinted>2017-08-23T17:48:00Z</cp:lastPrinted>
  <dcterms:created xsi:type="dcterms:W3CDTF">2023-08-23T14:37:00Z</dcterms:created>
  <dcterms:modified xsi:type="dcterms:W3CDTF">2023-08-23T14:37:00Z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0x01010026D50C5DE60254448B5468F157D74E9B</vt:lpwstr>
  </property>
  <property fmtid="{D5CDD505-2E9C-101B-9397-08002B2CF9AE}" pid="4" name="Order">
    <vt:r8>100</vt:r8>
  </property>
  <property fmtid="{D5CDD505-2E9C-101B-9397-08002B2CF9AE}" pid="5" name="_dlc_DocIdItemGuid">
    <vt:lpwstr>f755c17a-93a3-431e-bee4-9ef535428b7f</vt:lpwstr>
  </property>
  <property fmtid="{D5CDD505-2E9C-101B-9397-08002B2CF9AE}" pid="6" name="MediaServiceImageTags">
    <vt:lpwstr/>
  </property>
</Properties>
</file>